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919D7" w:rsidR="00C75E97" w:rsidP="002F5DA0" w:rsidRDefault="00144687" w14:paraId="67317A0C" w14:textId="23848B59">
      <w:pPr>
        <w:pStyle w:val="Nagwek1"/>
        <w:keepNext w:val="0"/>
        <w:keepLines w:val="0"/>
        <w:numPr>
          <w:ilvl w:val="0"/>
          <w:numId w:val="0"/>
        </w:numPr>
        <w:spacing w:before="60" w:after="6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name="_Hlk52785509" w:id="0"/>
      <w:r w:rsidRPr="007919D7">
        <w:rPr>
          <w:rFonts w:asciiTheme="minorHAnsi" w:hAnsiTheme="minorHAnsi"/>
          <w:b/>
          <w:bCs/>
          <w:color w:val="C00000"/>
          <w:sz w:val="28"/>
          <w:szCs w:val="28"/>
        </w:rPr>
        <w:t>Załącznik</w:t>
      </w:r>
      <w:r w:rsidRPr="007919D7" w:rsidR="00A1214E">
        <w:rPr>
          <w:rFonts w:asciiTheme="minorHAnsi" w:hAnsiTheme="minorHAnsi"/>
          <w:b/>
          <w:bCs/>
          <w:color w:val="C00000"/>
          <w:sz w:val="28"/>
          <w:szCs w:val="28"/>
        </w:rPr>
        <w:t xml:space="preserve"> nr </w:t>
      </w:r>
      <w:r w:rsidRPr="007919D7" w:rsidR="006F56B5">
        <w:rPr>
          <w:rFonts w:asciiTheme="minorHAnsi" w:hAnsiTheme="minorHAnsi"/>
          <w:b/>
          <w:bCs/>
          <w:color w:val="C00000"/>
          <w:sz w:val="28"/>
          <w:szCs w:val="28"/>
        </w:rPr>
        <w:t>7</w:t>
      </w:r>
      <w:r w:rsidRPr="007919D7" w:rsidR="00A1214E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Pr="007919D7" w:rsidR="00680490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Pr="007919D7" w:rsidR="001233A3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p w:rsidRPr="007919D7" w:rsidR="001233A3" w:rsidP="002F5DA0" w:rsidRDefault="001233A3" w14:paraId="33EC150A" w14:textId="77777777">
      <w:pPr>
        <w:spacing w:before="60" w:after="60" w:line="276" w:lineRule="auto"/>
        <w:jc w:val="both"/>
      </w:pPr>
      <w:bookmarkStart w:name="_Hlk505578126" w:id="1"/>
      <w:bookmarkStart w:name="_Hlk505531671" w:id="2"/>
      <w:bookmarkStart w:name="_GoBack" w:id="3"/>
      <w:bookmarkEnd w:id="0"/>
      <w:bookmarkEnd w:id="3"/>
      <w:r w:rsidRPr="007919D7">
        <w:t>W</w:t>
      </w:r>
      <w:r w:rsidRPr="007919D7" w:rsidR="00361867">
        <w:t xml:space="preserve"> przypadku</w:t>
      </w:r>
      <w:r w:rsidRPr="007919D7">
        <w:t xml:space="preserve"> braku wyraźnie odmiennego postanowienia </w:t>
      </w:r>
      <w:r w:rsidRPr="007919D7" w:rsidR="00662BC9">
        <w:t xml:space="preserve">Regulaminu lub </w:t>
      </w:r>
      <w:r w:rsidRPr="007919D7">
        <w:t>Umowy, poniższe pojęcia mają następujące znaczenie:</w:t>
      </w:r>
    </w:p>
    <w:p w:rsidRPr="007919D7" w:rsidR="001233A3" w:rsidP="002F5DA0" w:rsidRDefault="001233A3" w14:paraId="02EFE798" w14:textId="2125F95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</w:rPr>
      </w:pPr>
      <w:r w:rsidRPr="007919D7">
        <w:rPr>
          <w:b/>
        </w:rPr>
        <w:t xml:space="preserve">Alokacja </w:t>
      </w:r>
      <w:r w:rsidRPr="007919D7">
        <w:t>–</w:t>
      </w:r>
      <w:r w:rsidRPr="007919D7">
        <w:rPr>
          <w:b/>
        </w:rPr>
        <w:t xml:space="preserve"> </w:t>
      </w:r>
      <w:r w:rsidRPr="007919D7">
        <w:t xml:space="preserve">oznacza maksymalną </w:t>
      </w:r>
      <w:r w:rsidRPr="007919D7" w:rsidR="00D432B9">
        <w:t xml:space="preserve">wysokość </w:t>
      </w:r>
      <w:r w:rsidRPr="007919D7">
        <w:t>środków przeznaczonych przez NCBR na rea</w:t>
      </w:r>
      <w:r w:rsidRPr="007919D7" w:rsidR="00FA50C6">
        <w:t xml:space="preserve">lizację </w:t>
      </w:r>
      <w:r w:rsidRPr="007919D7" w:rsidR="00EF4C70">
        <w:t>Przedsięwzięcia</w:t>
      </w:r>
      <w:r w:rsidRPr="007919D7" w:rsidR="00EF4C70">
        <w:rPr>
          <w:szCs w:val="24"/>
        </w:rPr>
        <w:t xml:space="preserve"> </w:t>
      </w:r>
      <w:r w:rsidRPr="007919D7" w:rsidR="00FA50C6">
        <w:t xml:space="preserve">w ramach danego Etapu </w:t>
      </w:r>
      <w:r w:rsidRPr="007919D7">
        <w:t xml:space="preserve">na łączne wynagrodzenie wszystkich </w:t>
      </w:r>
      <w:r w:rsidRPr="007919D7" w:rsidR="00483D6D">
        <w:t>Wykonawców</w:t>
      </w:r>
      <w:r w:rsidRPr="007919D7">
        <w:t xml:space="preserve">, określona </w:t>
      </w:r>
      <w:r w:rsidRPr="007919D7" w:rsidR="00A61C36">
        <w:t>zgodnie z budżetem wskazanym w rozdziale</w:t>
      </w:r>
      <w:r w:rsidRPr="007919D7" w:rsidR="000A249B">
        <w:t xml:space="preserve"> </w:t>
      </w:r>
      <w:r w:rsidRPr="007919D7" w:rsidR="00B15690">
        <w:t>X</w:t>
      </w:r>
      <w:r w:rsidRPr="007919D7" w:rsidR="00BD0728">
        <w:t xml:space="preserve"> </w:t>
      </w:r>
      <w:r w:rsidRPr="007919D7">
        <w:t>Regulaminu</w:t>
      </w:r>
      <w:r w:rsidRPr="007919D7">
        <w:rPr>
          <w:b/>
        </w:rPr>
        <w:t>;</w:t>
      </w:r>
    </w:p>
    <w:p w:rsidRPr="007919D7" w:rsidR="001233A3" w:rsidP="002F5DA0" w:rsidRDefault="001233A3" w14:paraId="48946638" w14:textId="7A97DC1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proofErr w:type="spellStart"/>
      <w:r w:rsidRPr="007919D7">
        <w:rPr>
          <w:rFonts w:cstheme="majorBidi"/>
          <w:b/>
        </w:rPr>
        <w:t>Background</w:t>
      </w:r>
      <w:proofErr w:type="spellEnd"/>
      <w:r w:rsidRPr="007919D7">
        <w:rPr>
          <w:rFonts w:cstheme="majorBidi"/>
          <w:b/>
        </w:rPr>
        <w:t xml:space="preserve"> IP </w:t>
      </w:r>
      <w:r w:rsidRPr="007919D7">
        <w:rPr>
          <w:rFonts w:cstheme="majorBidi"/>
        </w:rPr>
        <w:t xml:space="preserve">– </w:t>
      </w:r>
      <w:r w:rsidRPr="007919D7">
        <w:rPr>
          <w:rFonts w:cstheme="majorHAnsi"/>
          <w:color w:val="000000" w:themeColor="text1"/>
        </w:rPr>
        <w:t xml:space="preserve">oznacza wszelkie prawa do wszelkich przedmiotów praw własności intelektualnej przysługujące Wykonawcy (tj. do których posiada prawa wyłączne lub z których korzysta na podstawie licencji/sublicencji), które nie powstały w wyniku wykonywania Umowy, ale są związane z </w:t>
      </w:r>
      <w:proofErr w:type="spellStart"/>
      <w:r w:rsidRPr="007919D7">
        <w:rPr>
          <w:rFonts w:cstheme="majorHAnsi"/>
          <w:color w:val="000000" w:themeColor="text1"/>
        </w:rPr>
        <w:t>Foreground</w:t>
      </w:r>
      <w:proofErr w:type="spellEnd"/>
      <w:r w:rsidRPr="007919D7">
        <w:rPr>
          <w:rFonts w:cstheme="majorHAnsi"/>
          <w:color w:val="000000" w:themeColor="text1"/>
        </w:rPr>
        <w:t xml:space="preserve">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7919D7">
        <w:rPr>
          <w:rFonts w:cstheme="majorBid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:rsidRPr="007919D7" w:rsidR="001233A3" w:rsidP="002F5DA0" w:rsidRDefault="001233A3" w14:paraId="00224E70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wynalazków, wzorów użytkowych, wzorów przemysłowych, topografii układów scalonych, projektów racjona</w:t>
      </w:r>
      <w:r w:rsidRPr="007919D7" w:rsidR="00B073EA">
        <w:rPr>
          <w:rFonts w:cstheme="majorBidi"/>
        </w:rPr>
        <w:t>lizatorskich, znaków towarowych,</w:t>
      </w:r>
    </w:p>
    <w:p w:rsidRPr="007919D7" w:rsidR="001233A3" w:rsidP="002F5DA0" w:rsidRDefault="001233A3" w14:paraId="3F27CBDF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utworów, przedmiotów praw pokrewnych</w:t>
      </w:r>
      <w:r w:rsidRPr="007919D7" w:rsidR="00B073EA">
        <w:rPr>
          <w:rFonts w:cstheme="majorBidi"/>
        </w:rPr>
        <w:t>,</w:t>
      </w:r>
    </w:p>
    <w:p w:rsidRPr="007919D7" w:rsidR="001233A3" w:rsidP="002F5DA0" w:rsidRDefault="001233A3" w14:paraId="74C4F1CB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baz danych</w:t>
      </w:r>
      <w:r w:rsidRPr="007919D7" w:rsidR="00B073EA">
        <w:rPr>
          <w:rFonts w:cstheme="majorBidi"/>
        </w:rPr>
        <w:t>,</w:t>
      </w:r>
    </w:p>
    <w:p w:rsidRPr="007919D7" w:rsidR="001233A3" w:rsidP="002F5DA0" w:rsidRDefault="00B073EA" w14:paraId="427CE16C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Know-how,</w:t>
      </w:r>
    </w:p>
    <w:p w:rsidRPr="007919D7" w:rsidR="0064797B" w:rsidP="005B1F5D" w:rsidRDefault="001233A3" w14:paraId="01AD64C2" w14:textId="5D296F12">
      <w:pPr>
        <w:pStyle w:val="Akapitzlist"/>
        <w:spacing w:before="60" w:after="60" w:line="276" w:lineRule="auto"/>
        <w:ind w:left="426"/>
        <w:jc w:val="both"/>
        <w:rPr>
          <w:rFonts w:cstheme="majorBidi"/>
        </w:rPr>
      </w:pPr>
      <w:r w:rsidRPr="007919D7">
        <w:rPr>
          <w:rFonts w:cstheme="majorBidi"/>
        </w:rPr>
        <w:t>a w przypadku wątpliwości także każdy przedmiot ww. praw, a także prawa do Materiałów;</w:t>
      </w:r>
    </w:p>
    <w:p w:rsidRPr="007919D7" w:rsidR="005B1F5D" w:rsidP="002F5DA0" w:rsidRDefault="005B1F5D" w14:paraId="1C7D039D" w14:textId="1BACD38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="Calibri"/>
          <w:b/>
          <w:bCs/>
          <w:color w:val="000000" w:themeColor="text1"/>
        </w:rPr>
        <w:t xml:space="preserve">Budynek </w:t>
      </w:r>
      <w:r w:rsidRPr="007919D7" w:rsidR="005D06D3">
        <w:rPr>
          <w:rFonts w:cs="Calibri"/>
          <w:b/>
          <w:bCs/>
          <w:color w:val="000000" w:themeColor="text1"/>
        </w:rPr>
        <w:t xml:space="preserve">Domu </w:t>
      </w:r>
      <w:r w:rsidRPr="007919D7">
        <w:rPr>
          <w:rFonts w:cs="Calibri"/>
          <w:b/>
          <w:bCs/>
          <w:color w:val="000000" w:themeColor="text1"/>
        </w:rPr>
        <w:t>Jednorodzinn</w:t>
      </w:r>
      <w:r w:rsidRPr="007919D7" w:rsidR="005D06D3">
        <w:rPr>
          <w:rFonts w:cs="Calibri"/>
          <w:b/>
          <w:bCs/>
          <w:color w:val="000000" w:themeColor="text1"/>
        </w:rPr>
        <w:t>ego</w:t>
      </w:r>
      <w:r w:rsidRPr="007919D7">
        <w:rPr>
          <w:rFonts w:cs="Calibri"/>
          <w:b/>
          <w:bCs/>
          <w:color w:val="000000" w:themeColor="text1"/>
        </w:rPr>
        <w:t xml:space="preserve"> </w:t>
      </w:r>
      <w:r w:rsidRPr="007919D7">
        <w:rPr>
          <w:rFonts w:cs="Calibri"/>
          <w:color w:val="000000" w:themeColor="text1"/>
        </w:rPr>
        <w:t>–</w:t>
      </w:r>
      <w:r w:rsidRPr="007919D7">
        <w:rPr>
          <w:rFonts w:cs="Calibri"/>
          <w:b/>
          <w:bCs/>
          <w:color w:val="000000" w:themeColor="text1"/>
        </w:rPr>
        <w:t xml:space="preserve"> </w:t>
      </w:r>
      <w:r w:rsidRPr="007919D7" w:rsidR="00A66BE2">
        <w:rPr>
          <w:rFonts w:cstheme="minorHAnsi"/>
          <w:color w:val="000000" w:themeColor="text1"/>
        </w:rPr>
        <w:t xml:space="preserve">budynek domu jednorodzinnego w dwóch wariantach energetycznych, którego </w:t>
      </w:r>
      <w:r w:rsidRPr="007919D7" w:rsidR="009E5C0E">
        <w:rPr>
          <w:rFonts w:cstheme="minorHAnsi"/>
          <w:color w:val="000000" w:themeColor="text1"/>
        </w:rPr>
        <w:t xml:space="preserve">zestaw parametrów opisuje </w:t>
      </w:r>
      <w:r w:rsidRPr="007919D7" w:rsidR="00513158">
        <w:rPr>
          <w:rFonts w:cs="Calibri"/>
          <w:color w:val="000000" w:themeColor="text1"/>
        </w:rPr>
        <w:t>Załącznik</w:t>
      </w:r>
      <w:r w:rsidRPr="007919D7" w:rsidR="00A66BE2">
        <w:rPr>
          <w:rFonts w:cs="Calibri"/>
          <w:color w:val="000000" w:themeColor="text1"/>
        </w:rPr>
        <w:t xml:space="preserve"> nr 1 do Regulaminu</w:t>
      </w:r>
      <w:r w:rsidR="00621F9E">
        <w:rPr>
          <w:rFonts w:cs="Calibri"/>
          <w:color w:val="000000" w:themeColor="text1"/>
        </w:rPr>
        <w:t>;</w:t>
      </w:r>
    </w:p>
    <w:p w:rsidRPr="007919D7" w:rsidR="00D70DE9" w:rsidP="0022664E" w:rsidRDefault="005B1F5D" w14:paraId="64E32ABB" w14:textId="72509EF3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="Calibri"/>
          <w:b/>
          <w:bCs/>
          <w:color w:val="000000" w:themeColor="text1"/>
        </w:rPr>
        <w:t xml:space="preserve">Budynek </w:t>
      </w:r>
      <w:r w:rsidRPr="007919D7" w:rsidR="005D06D3">
        <w:rPr>
          <w:rFonts w:cs="Calibri"/>
          <w:b/>
          <w:bCs/>
          <w:color w:val="000000" w:themeColor="text1"/>
        </w:rPr>
        <w:t>Biurowy</w:t>
      </w:r>
      <w:r w:rsidRPr="007919D7">
        <w:rPr>
          <w:rFonts w:cs="Calibri"/>
          <w:b/>
          <w:bCs/>
          <w:color w:val="000000" w:themeColor="text1"/>
        </w:rPr>
        <w:t xml:space="preserve"> </w:t>
      </w:r>
      <w:r w:rsidRPr="007919D7">
        <w:rPr>
          <w:rFonts w:cs="Calibri"/>
          <w:color w:val="000000" w:themeColor="text1"/>
        </w:rPr>
        <w:t>–</w:t>
      </w:r>
      <w:r w:rsidRPr="007919D7">
        <w:rPr>
          <w:rFonts w:cs="Calibri"/>
          <w:b/>
          <w:bCs/>
          <w:color w:val="000000" w:themeColor="text1"/>
        </w:rPr>
        <w:t xml:space="preserve"> </w:t>
      </w:r>
      <w:r w:rsidRPr="007919D7" w:rsidR="00A66BE2">
        <w:rPr>
          <w:rFonts w:cstheme="minorHAnsi"/>
          <w:color w:val="000000" w:themeColor="text1"/>
        </w:rPr>
        <w:t xml:space="preserve">budynek biurowy, którego </w:t>
      </w:r>
      <w:r w:rsidRPr="007919D7" w:rsidR="009E5C0E">
        <w:rPr>
          <w:rFonts w:cstheme="minorHAnsi"/>
          <w:color w:val="000000" w:themeColor="text1"/>
        </w:rPr>
        <w:t xml:space="preserve">zestaw parametrów opisuje </w:t>
      </w:r>
      <w:r w:rsidRPr="007919D7" w:rsidR="003C556D">
        <w:rPr>
          <w:rFonts w:cs="Calibri"/>
          <w:color w:val="000000" w:themeColor="text1"/>
        </w:rPr>
        <w:t>Załącznik nr 1 do Regulaminu</w:t>
      </w:r>
      <w:r w:rsidRPr="007919D7" w:rsidR="00413ACA">
        <w:rPr>
          <w:rFonts w:cs="Calibri"/>
          <w:color w:val="000000" w:themeColor="text1"/>
        </w:rPr>
        <w:t>;</w:t>
      </w:r>
    </w:p>
    <w:p w:rsidRPr="007919D7" w:rsidR="00D70DE9" w:rsidP="0022664E" w:rsidRDefault="00D70DE9" w14:paraId="65A26CE6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inorHAnsi"/>
          <w:b/>
          <w:color w:val="000000" w:themeColor="text1"/>
        </w:rPr>
        <w:t>CH</w:t>
      </w:r>
      <w:r w:rsidRPr="007919D7">
        <w:rPr>
          <w:rFonts w:cstheme="minorHAnsi"/>
          <w:bCs/>
          <w:color w:val="000000" w:themeColor="text1"/>
        </w:rPr>
        <w:t xml:space="preserve"> – instalacja chłodzenia budynku;</w:t>
      </w:r>
    </w:p>
    <w:p w:rsidRPr="007919D7" w:rsidR="00D70DE9" w:rsidP="0022664E" w:rsidRDefault="00D70DE9" w14:paraId="2DCA8EA4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inorHAnsi"/>
          <w:b/>
          <w:color w:val="000000" w:themeColor="text1"/>
        </w:rPr>
        <w:t xml:space="preserve">CO </w:t>
      </w:r>
      <w:r w:rsidRPr="007919D7">
        <w:rPr>
          <w:rFonts w:cstheme="minorHAnsi"/>
          <w:color w:val="000000" w:themeColor="text1"/>
        </w:rPr>
        <w:t>–</w:t>
      </w:r>
      <w:r w:rsidRPr="007919D7">
        <w:rPr>
          <w:rFonts w:cstheme="minorHAnsi"/>
          <w:bCs/>
          <w:color w:val="000000" w:themeColor="text1"/>
        </w:rPr>
        <w:t xml:space="preserve"> instalacja centralnego ogrzewania budynku;</w:t>
      </w:r>
    </w:p>
    <w:p w:rsidRPr="007919D7" w:rsidR="00D70DE9" w:rsidP="0022664E" w:rsidRDefault="00D70DE9" w14:paraId="760F044E" w14:textId="69DF123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inorHAnsi"/>
          <w:b/>
          <w:color w:val="000000" w:themeColor="text1"/>
        </w:rPr>
        <w:t>CWU</w:t>
      </w:r>
      <w:r w:rsidRPr="007919D7">
        <w:rPr>
          <w:rFonts w:cstheme="minorHAnsi"/>
          <w:bCs/>
          <w:color w:val="000000" w:themeColor="text1"/>
        </w:rPr>
        <w:t xml:space="preserve"> – instalacja ciepłej wody użytkowej;</w:t>
      </w:r>
    </w:p>
    <w:p w:rsidRPr="007919D7" w:rsidR="00413ACA" w:rsidP="003C556D" w:rsidRDefault="00413ACA" w14:paraId="2967EED1" w14:textId="7D0A890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Demonstrator</w:t>
      </w:r>
      <w:r w:rsidRPr="007919D7">
        <w:rPr>
          <w:rFonts w:cstheme="majorBidi"/>
        </w:rPr>
        <w:t xml:space="preserve"> – </w:t>
      </w:r>
      <w:r w:rsidRPr="007919D7" w:rsidR="00281532">
        <w:rPr>
          <w:rFonts w:cstheme="minorHAnsi"/>
          <w:color w:val="000000" w:themeColor="text1"/>
        </w:rPr>
        <w:t xml:space="preserve">zainstalowany System w rzeczywistych budynkach: Budynku Domu Jednorodzinnego </w:t>
      </w:r>
      <w:r w:rsidR="00621F9E">
        <w:rPr>
          <w:rFonts w:cstheme="minorHAnsi"/>
          <w:color w:val="000000" w:themeColor="text1"/>
        </w:rPr>
        <w:t>lub</w:t>
      </w:r>
      <w:r w:rsidRPr="007919D7" w:rsidR="00337AA1">
        <w:rPr>
          <w:rFonts w:cstheme="minorHAnsi"/>
          <w:color w:val="000000" w:themeColor="text1"/>
        </w:rPr>
        <w:t xml:space="preserve"> </w:t>
      </w:r>
      <w:r w:rsidRPr="007919D7" w:rsidR="00281532">
        <w:rPr>
          <w:rFonts w:cstheme="minorHAnsi"/>
          <w:color w:val="000000" w:themeColor="text1"/>
        </w:rPr>
        <w:t>Budynku Biurowym demonstrujący rzeczywist</w:t>
      </w:r>
      <w:r w:rsidR="00621F9E">
        <w:rPr>
          <w:rFonts w:cstheme="minorHAnsi"/>
          <w:color w:val="000000" w:themeColor="text1"/>
        </w:rPr>
        <w:t>e zastosowanie danego Systemu</w:t>
      </w:r>
      <w:r w:rsidRPr="007919D7" w:rsidR="00281532">
        <w:rPr>
          <w:rFonts w:cstheme="minorHAnsi"/>
          <w:color w:val="000000" w:themeColor="text1"/>
        </w:rPr>
        <w:t xml:space="preserve">. W ramach Przedsięwzięcia opracowane zostaną równolegle trzy </w:t>
      </w:r>
      <w:proofErr w:type="spellStart"/>
      <w:r w:rsidRPr="007919D7" w:rsidR="00281532">
        <w:rPr>
          <w:rFonts w:cstheme="minorHAnsi"/>
          <w:color w:val="000000" w:themeColor="text1"/>
        </w:rPr>
        <w:t>Demonstratory</w:t>
      </w:r>
      <w:proofErr w:type="spellEnd"/>
      <w:r w:rsidRPr="007919D7" w:rsidR="00281532">
        <w:rPr>
          <w:rFonts w:cstheme="minorHAnsi"/>
          <w:color w:val="000000" w:themeColor="text1"/>
        </w:rPr>
        <w:t xml:space="preserve"> </w:t>
      </w:r>
      <w:r w:rsidRPr="007919D7" w:rsidR="00337AA1">
        <w:rPr>
          <w:rFonts w:cstheme="minorHAnsi"/>
          <w:color w:val="000000" w:themeColor="text1"/>
        </w:rPr>
        <w:t xml:space="preserve">Systemów </w:t>
      </w:r>
      <w:r w:rsidRPr="007919D7" w:rsidR="00281532">
        <w:rPr>
          <w:rFonts w:cstheme="minorHAnsi"/>
          <w:color w:val="000000" w:themeColor="text1"/>
        </w:rPr>
        <w:t>w zależności od typu budynku: Demonstrator A, Demonstrator A’ oraz Demonstrator B;</w:t>
      </w:r>
      <w:r w:rsidR="00621F9E">
        <w:rPr>
          <w:rFonts w:cstheme="minorHAnsi"/>
          <w:color w:val="000000" w:themeColor="text1"/>
        </w:rPr>
        <w:t xml:space="preserve"> gdy dokumentacja posługuje się liczbą mnogą „</w:t>
      </w:r>
      <w:proofErr w:type="spellStart"/>
      <w:r w:rsidR="00621F9E">
        <w:rPr>
          <w:rFonts w:cstheme="minorHAnsi"/>
          <w:color w:val="000000" w:themeColor="text1"/>
        </w:rPr>
        <w:t>Demonstratory</w:t>
      </w:r>
      <w:proofErr w:type="spellEnd"/>
      <w:r w:rsidR="00621F9E">
        <w:rPr>
          <w:rFonts w:cstheme="minorHAnsi"/>
          <w:color w:val="000000" w:themeColor="text1"/>
        </w:rPr>
        <w:t>” odnosi się ono zarówno do Demonstratora A, Demonstratora A’ lub Demonstratora B, gdy zaś liczbą pojedynczą „Demonstrator” – do dowolnego lub odpowiedniego Demonstratora A, Demonstratora A’ lub Demonstratora B</w:t>
      </w:r>
      <w:r w:rsidRPr="007919D7">
        <w:rPr>
          <w:rFonts w:cstheme="majorBidi"/>
        </w:rPr>
        <w:t>;</w:t>
      </w:r>
    </w:p>
    <w:p w:rsidRPr="007919D7" w:rsidR="004A4950" w:rsidP="002A0B4E" w:rsidRDefault="00E453F4" w14:paraId="4063A429" w14:textId="171E5FD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lastRenderedPageBreak/>
        <w:t>Demonstrator</w:t>
      </w:r>
      <w:r w:rsidRPr="007919D7" w:rsidR="008542CB">
        <w:rPr>
          <w:rFonts w:cstheme="majorBidi"/>
          <w:b/>
          <w:bCs/>
        </w:rPr>
        <w:t xml:space="preserve">  </w:t>
      </w:r>
      <w:r w:rsidRPr="007919D7" w:rsidR="005B1F5D">
        <w:rPr>
          <w:rFonts w:cstheme="majorBidi"/>
          <w:b/>
          <w:bCs/>
        </w:rPr>
        <w:t>A</w:t>
      </w:r>
      <w:r w:rsidRPr="007919D7">
        <w:rPr>
          <w:rFonts w:cstheme="majorBidi"/>
        </w:rPr>
        <w:t xml:space="preserve"> </w:t>
      </w:r>
      <w:r w:rsidRPr="007919D7" w:rsidR="009D0F30">
        <w:rPr>
          <w:rFonts w:cstheme="majorBidi"/>
        </w:rPr>
        <w:t>–</w:t>
      </w:r>
      <w:r w:rsidRPr="007919D7" w:rsidR="005B1F5D">
        <w:rPr>
          <w:rFonts w:cstheme="majorBidi"/>
        </w:rPr>
        <w:t xml:space="preserve"> </w:t>
      </w:r>
      <w:r w:rsidRPr="00694C3C" w:rsidR="00CB6078">
        <w:rPr>
          <w:rFonts w:cstheme="minorHAnsi"/>
          <w:color w:val="000000" w:themeColor="text1"/>
        </w:rPr>
        <w:t xml:space="preserve">zainstalowany System 1 w rzeczywistym Budynku Domu Jednorodzinnego demonstrujący </w:t>
      </w:r>
      <w:r w:rsidRPr="00694C3C" w:rsidR="00CB6078">
        <w:rPr>
          <w:color w:val="000000" w:themeColor="text1"/>
        </w:rPr>
        <w:t>rzeczywiste zastosowanie Systemu 1</w:t>
      </w:r>
      <w:r w:rsidRPr="00694C3C" w:rsidR="00CB6078">
        <w:rPr>
          <w:rFonts w:cstheme="minorHAnsi"/>
          <w:color w:val="000000" w:themeColor="text1"/>
        </w:rPr>
        <w:t>, opracowany w ramach Etapu II dla Budynku Domu Jednorodzinnego wg Modelu I, spełniający wszystkie Wymagania Obligatoryjne, Konkursowe i Jakościowe dla Systemu 1</w:t>
      </w:r>
      <w:r w:rsidRPr="007919D7" w:rsidR="00281532">
        <w:rPr>
          <w:rFonts w:cstheme="minorHAnsi"/>
          <w:color w:val="000000" w:themeColor="text1"/>
        </w:rPr>
        <w:t>;</w:t>
      </w:r>
    </w:p>
    <w:p w:rsidRPr="007919D7" w:rsidR="0064797B" w:rsidP="002A0B4E" w:rsidRDefault="005D06D3" w14:paraId="5D7FF944" w14:textId="243984B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Demonstrator  A’</w:t>
      </w:r>
      <w:r w:rsidRPr="007919D7">
        <w:rPr>
          <w:rFonts w:cstheme="majorBidi"/>
        </w:rPr>
        <w:t xml:space="preserve"> – </w:t>
      </w:r>
      <w:r w:rsidRPr="00694C3C" w:rsidR="00CB6078">
        <w:rPr>
          <w:rFonts w:cstheme="minorHAnsi"/>
          <w:color w:val="000000" w:themeColor="text1"/>
        </w:rPr>
        <w:t xml:space="preserve">zainstalowany System 2 w rzeczywistym Budynku Domu Jednorodzinnego </w:t>
      </w:r>
      <w:r w:rsidRPr="00694C3C" w:rsidR="00CB6078">
        <w:rPr>
          <w:color w:val="000000" w:themeColor="text1"/>
        </w:rPr>
        <w:t>rzeczywiste zastosowanie Systemu 2</w:t>
      </w:r>
      <w:r w:rsidRPr="00694C3C" w:rsidR="00CB6078">
        <w:rPr>
          <w:rFonts w:cstheme="minorHAnsi"/>
          <w:color w:val="000000" w:themeColor="text1"/>
        </w:rPr>
        <w:t>, opracowany w ramach Etapu II dla Budynku Domu Jednorodzinnego wg Modelu II, spełniający wszystkie Wymagania Obligatoryjne, Konkursowe i Jakościowe dla Systemu 2</w:t>
      </w:r>
      <w:r w:rsidRPr="007919D7" w:rsidR="00281532">
        <w:rPr>
          <w:rFonts w:cstheme="minorHAnsi"/>
          <w:color w:val="000000" w:themeColor="text1"/>
        </w:rPr>
        <w:t>;</w:t>
      </w:r>
    </w:p>
    <w:p w:rsidRPr="007919D7" w:rsidR="0064797B" w:rsidP="003C556D" w:rsidRDefault="0064797B" w14:paraId="024CCE00" w14:textId="4464C20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Demonstrator</w:t>
      </w:r>
      <w:r w:rsidRPr="007919D7" w:rsidR="005B1F5D">
        <w:rPr>
          <w:rFonts w:cstheme="majorBidi"/>
          <w:b/>
          <w:bCs/>
        </w:rPr>
        <w:t xml:space="preserve"> B</w:t>
      </w:r>
      <w:r w:rsidRPr="007919D7">
        <w:rPr>
          <w:rFonts w:cstheme="majorBidi"/>
          <w:b/>
          <w:bCs/>
        </w:rPr>
        <w:t xml:space="preserve"> </w:t>
      </w:r>
      <w:r w:rsidRPr="007919D7" w:rsidR="005B1F5D">
        <w:rPr>
          <w:rFonts w:cs="Calibri"/>
          <w:color w:val="000000" w:themeColor="text1"/>
        </w:rPr>
        <w:t xml:space="preserve">– </w:t>
      </w:r>
      <w:r w:rsidRPr="00694C3C" w:rsidR="00CB6078">
        <w:rPr>
          <w:rFonts w:cstheme="minorHAnsi"/>
          <w:color w:val="000000" w:themeColor="text1"/>
        </w:rPr>
        <w:t xml:space="preserve">zainstalowany System 3 w rzeczywistym Budynku Biurowym demonstrujący </w:t>
      </w:r>
      <w:r w:rsidRPr="00694C3C" w:rsidR="00CB6078">
        <w:rPr>
          <w:color w:val="000000" w:themeColor="text1"/>
        </w:rPr>
        <w:t>rzeczywiste zastosowanie Systemu 3</w:t>
      </w:r>
      <w:r w:rsidRPr="00694C3C" w:rsidR="00CB6078">
        <w:rPr>
          <w:rFonts w:cstheme="minorHAnsi"/>
          <w:color w:val="000000" w:themeColor="text1"/>
        </w:rPr>
        <w:t>, opracowany w ramach Etapu II dla Budynku Biurowego, spełniający wszystkie Wymagania Obligatoryjne, Konkursowe i Jakościowe dla Systemu 3</w:t>
      </w:r>
      <w:r w:rsidR="00CB6078">
        <w:rPr>
          <w:rFonts w:cstheme="minorHAnsi"/>
          <w:color w:val="000000" w:themeColor="text1"/>
        </w:rPr>
        <w:t>;</w:t>
      </w:r>
      <w:r w:rsidRPr="007919D7" w:rsidR="003C556D">
        <w:rPr>
          <w:rFonts w:cs="Calibri"/>
          <w:color w:val="000000" w:themeColor="text1"/>
        </w:rPr>
        <w:t xml:space="preserve"> </w:t>
      </w:r>
    </w:p>
    <w:p w:rsidRPr="007919D7" w:rsidR="001233A3" w:rsidP="002F5DA0" w:rsidRDefault="001233A3" w14:paraId="3C10FA92" w14:textId="290EC10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Dokumentacja B+R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oznacza całokształt utrwalonych Wyników Prac B+R,</w:t>
      </w:r>
      <w:r w:rsidRPr="007919D7" w:rsidR="003C57BF">
        <w:rPr>
          <w:rFonts w:cstheme="majorBidi"/>
        </w:rPr>
        <w:t xml:space="preserve"> z pominięciem </w:t>
      </w:r>
      <w:r w:rsidRPr="007919D7" w:rsidR="00476C5F">
        <w:rPr>
          <w:rFonts w:cstheme="majorBidi"/>
        </w:rPr>
        <w:t>Demonstrator</w:t>
      </w:r>
      <w:r w:rsidRPr="007919D7" w:rsidR="00140D43">
        <w:rPr>
          <w:rFonts w:cstheme="majorBidi"/>
        </w:rPr>
        <w:t>a</w:t>
      </w:r>
      <w:r w:rsidRPr="007919D7" w:rsidR="001742EA">
        <w:rPr>
          <w:rFonts w:cstheme="majorBidi"/>
        </w:rPr>
        <w:t>,</w:t>
      </w:r>
      <w:r w:rsidRPr="007919D7" w:rsidR="003A2585">
        <w:rPr>
          <w:rFonts w:cstheme="majorBidi"/>
        </w:rPr>
        <w:t xml:space="preserve"> </w:t>
      </w:r>
      <w:r w:rsidRPr="007919D7">
        <w:rPr>
          <w:rFonts w:cstheme="majorBidi"/>
        </w:rPr>
        <w:t>niezależnie od formy ich utrwalenia (w</w:t>
      </w:r>
      <w:r w:rsidRPr="007919D7" w:rsidR="002D7E34">
        <w:rPr>
          <w:rFonts w:cstheme="majorBidi"/>
        </w:rPr>
        <w:t> </w:t>
      </w:r>
      <w:r w:rsidRPr="007919D7">
        <w:rPr>
          <w:rFonts w:cstheme="majorBidi"/>
        </w:rPr>
        <w:t>szczególności w formie papierowej, elektronicznej, wizualnej lub wielowymiarowych modeli) i</w:t>
      </w:r>
      <w:r w:rsidRPr="007919D7" w:rsidR="002D7E34">
        <w:rPr>
          <w:rFonts w:cstheme="majorBidi"/>
        </w:rPr>
        <w:t> </w:t>
      </w:r>
      <w:r w:rsidRPr="007919D7">
        <w:rPr>
          <w:rFonts w:cstheme="majorBidi"/>
        </w:rPr>
        <w:t>niezależnie od formy ich zapisu (w</w:t>
      </w:r>
      <w:r w:rsidRPr="007919D7" w:rsidR="00203A14">
        <w:rPr>
          <w:rFonts w:cstheme="majorBidi"/>
        </w:rPr>
        <w:t> </w:t>
      </w:r>
      <w:r w:rsidRPr="007919D7">
        <w:rPr>
          <w:rFonts w:cstheme="majorBidi"/>
        </w:rPr>
        <w:t>szczególności za pomocą tekstu, obliczeń, dźwięku, obrazu, rysunku, innych form graficznych, zestawień lub tabel), zarówno w formie końcowej</w:t>
      </w:r>
      <w:r w:rsidRPr="007919D7" w:rsidR="001742EA">
        <w:rPr>
          <w:rFonts w:cstheme="majorBidi"/>
        </w:rPr>
        <w:t>,</w:t>
      </w:r>
      <w:r w:rsidRPr="007919D7">
        <w:rPr>
          <w:rFonts w:cstheme="majorBidi"/>
        </w:rPr>
        <w:t xml:space="preserve"> jak również – w przypadku</w:t>
      </w:r>
      <w:r w:rsidRPr="007919D7" w:rsidR="001742EA">
        <w:rPr>
          <w:rFonts w:cstheme="majorBidi"/>
        </w:rPr>
        <w:t>,</w:t>
      </w:r>
      <w:r w:rsidRPr="007919D7">
        <w:rPr>
          <w:rFonts w:cstheme="majorBidi"/>
        </w:rPr>
        <w:t xml:space="preserve"> gdy Wykonawcy do terminu jej dostarczenia </w:t>
      </w:r>
      <w:r w:rsidRPr="007919D7" w:rsidR="00BD4958">
        <w:rPr>
          <w:rFonts w:cstheme="majorBidi"/>
        </w:rPr>
        <w:t xml:space="preserve">do </w:t>
      </w:r>
      <w:r w:rsidRPr="007919D7">
        <w:rPr>
          <w:rFonts w:cstheme="majorBidi"/>
        </w:rPr>
        <w:t>NCBR nie udało się zakończyć prac nad danym elementem Dokumentacji B+R – w formie robocze</w:t>
      </w:r>
      <w:r w:rsidRPr="007919D7" w:rsidR="002D7E34">
        <w:rPr>
          <w:rFonts w:cstheme="majorBidi"/>
        </w:rPr>
        <w:t>j</w:t>
      </w:r>
      <w:r w:rsidRPr="007919D7">
        <w:rPr>
          <w:rFonts w:cstheme="majorBidi"/>
        </w:rPr>
        <w:t xml:space="preserve">; w każdym przypadku elementy Dokumentacji B+R </w:t>
      </w:r>
      <w:r w:rsidRPr="007919D7" w:rsidR="00144687">
        <w:rPr>
          <w:rFonts w:cstheme="majorBidi"/>
        </w:rPr>
        <w:t xml:space="preserve">mające postać tekstu </w:t>
      </w:r>
      <w:r w:rsidRPr="007919D7">
        <w:rPr>
          <w:rFonts w:cstheme="majorBidi"/>
        </w:rPr>
        <w:t>muszą być sporządzone w języku polskim lub opatrzone tłumaczeniem z języka obcego na język polski</w:t>
      </w:r>
      <w:r w:rsidRPr="007919D7" w:rsidR="009E6F62">
        <w:rPr>
          <w:rFonts w:eastAsia="Calibri" w:cs="Calibri Light"/>
        </w:rPr>
        <w:t>;</w:t>
      </w:r>
    </w:p>
    <w:p w:rsidRPr="007919D7" w:rsidR="002E245D" w:rsidP="002F5DA0" w:rsidRDefault="002E245D" w14:paraId="360F8893" w14:textId="094A563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Doręczenia w Etapach </w:t>
      </w:r>
      <w:r w:rsidRPr="007919D7">
        <w:rPr>
          <w:rFonts w:cstheme="majorBidi"/>
        </w:rPr>
        <w:t>– oznacza reguły określone w ART. 13 Umowy;</w:t>
      </w:r>
    </w:p>
    <w:p w:rsidRPr="007919D7" w:rsidR="005A2521" w:rsidRDefault="001233A3" w14:paraId="4ECD9C68" w14:textId="3AF036F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ajorBidi"/>
          <w:b w:val="0"/>
          <w:bCs w:val="0"/>
        </w:rPr>
      </w:pPr>
      <w:r w:rsidRPr="007919D7">
        <w:rPr>
          <w:rFonts w:cstheme="majorBidi"/>
          <w:b/>
        </w:rPr>
        <w:t>Dyrektywa 2014/24/UE</w:t>
      </w:r>
      <w:r w:rsidRPr="007919D7">
        <w:rPr>
          <w:rFonts w:cstheme="majorHAnsi"/>
          <w:b/>
          <w:color w:val="C00000"/>
        </w:rPr>
        <w:t xml:space="preserve"> </w:t>
      </w:r>
      <w:r w:rsidRPr="007919D7">
        <w:rPr>
          <w:rFonts w:cstheme="majorHAnsi"/>
          <w:b/>
        </w:rPr>
        <w:t xml:space="preserve">- </w:t>
      </w:r>
      <w:r w:rsidRPr="007919D7">
        <w:rPr>
          <w:rStyle w:val="Pogrubienie"/>
          <w:rFonts w:cstheme="majorHAnsi"/>
          <w:b w:val="0"/>
        </w:rPr>
        <w:t xml:space="preserve">Dyrektywa Parlamentu Europejskiego i Rady 2014/24/UE z dnia 26 lutego 2014 r. w sprawie zamówień publicznych, uchylająca dyrektywę 2004/18/WE </w:t>
      </w:r>
      <w:r w:rsidRPr="007919D7">
        <w:rPr>
          <w:rStyle w:val="Pogrubienie"/>
          <w:b w:val="0"/>
          <w:bCs w:val="0"/>
        </w:rPr>
        <w:t>(</w:t>
      </w:r>
      <w:proofErr w:type="spellStart"/>
      <w:r w:rsidRPr="007919D7">
        <w:rPr>
          <w:rStyle w:val="Pogrubienie"/>
          <w:b w:val="0"/>
          <w:bCs w:val="0"/>
        </w:rPr>
        <w:t>Dz.Urz</w:t>
      </w:r>
      <w:proofErr w:type="spellEnd"/>
      <w:r w:rsidRPr="007919D7">
        <w:rPr>
          <w:rStyle w:val="Pogrubienie"/>
          <w:b w:val="0"/>
          <w:bCs w:val="0"/>
        </w:rPr>
        <w:t>. UE L 94 z 28.03.2014 r.</w:t>
      </w:r>
      <w:r w:rsidRPr="007919D7" w:rsidR="009F09C3">
        <w:rPr>
          <w:rStyle w:val="Pogrubienie"/>
          <w:b w:val="0"/>
          <w:bCs w:val="0"/>
        </w:rPr>
        <w:t>,</w:t>
      </w:r>
      <w:r w:rsidRPr="007919D7">
        <w:rPr>
          <w:rStyle w:val="Pogrubienie"/>
          <w:b w:val="0"/>
          <w:bCs w:val="0"/>
        </w:rPr>
        <w:t xml:space="preserve"> s. 65)</w:t>
      </w:r>
      <w:r w:rsidRPr="007919D7">
        <w:rPr>
          <w:rStyle w:val="Pogrubienie"/>
          <w:rFonts w:cstheme="majorHAnsi"/>
          <w:b w:val="0"/>
        </w:rPr>
        <w:t>;</w:t>
      </w:r>
    </w:p>
    <w:p w:rsidRPr="007919D7" w:rsidR="001233A3" w:rsidP="002F5DA0" w:rsidRDefault="001233A3" w14:paraId="7F2DD38C" w14:textId="2FD9712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Dzień Roboczy</w:t>
      </w:r>
      <w:r w:rsidRPr="007919D7">
        <w:rPr>
          <w:rFonts w:cstheme="majorBidi"/>
        </w:rPr>
        <w:t xml:space="preserve"> - oznacza dowolny dzień, z wyjątkiem soboty, niedzieli oraz dni ustawowo wolnych w Polsce od pracy;</w:t>
      </w:r>
    </w:p>
    <w:p w:rsidRPr="007919D7" w:rsidR="0016177C" w:rsidP="002F5DA0" w:rsidRDefault="0016177C" w14:paraId="43D71E9E" w14:textId="470F97F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 xml:space="preserve">Europejski Zielony Ład </w:t>
      </w:r>
      <w:r w:rsidRPr="007919D7">
        <w:rPr>
          <w:rFonts w:cstheme="majorBidi"/>
        </w:rPr>
        <w:t xml:space="preserve">– oznacza strategię określoną w komunikacie Komisji Europejskiej „Europejski Zielony Ład” z dnia 11 grudnia 2019 r., COM(2019) 640 </w:t>
      </w:r>
      <w:proofErr w:type="spellStart"/>
      <w:r w:rsidRPr="007919D7">
        <w:rPr>
          <w:rFonts w:cstheme="majorBidi"/>
        </w:rPr>
        <w:t>final</w:t>
      </w:r>
      <w:proofErr w:type="spellEnd"/>
      <w:r w:rsidRPr="007919D7">
        <w:rPr>
          <w:rFonts w:cstheme="majorBidi"/>
        </w:rPr>
        <w:t xml:space="preserve">; </w:t>
      </w:r>
    </w:p>
    <w:p w:rsidRPr="007919D7" w:rsidR="001233A3" w:rsidP="002F5DA0" w:rsidRDefault="002D7E34" w14:paraId="1C19A669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Etap</w:t>
      </w:r>
      <w:r w:rsidRPr="007919D7" w:rsidR="00AD7558">
        <w:rPr>
          <w:rFonts w:cstheme="majorBidi"/>
        </w:rPr>
        <w:t xml:space="preserve"> </w:t>
      </w:r>
      <w:r w:rsidRPr="007919D7" w:rsidR="001233A3">
        <w:rPr>
          <w:rFonts w:cstheme="majorBidi"/>
        </w:rPr>
        <w:t xml:space="preserve">– </w:t>
      </w:r>
      <w:bookmarkStart w:name="_Hlk508988089" w:id="4"/>
      <w:r w:rsidRPr="007919D7" w:rsidR="00AD7558">
        <w:rPr>
          <w:rFonts w:cstheme="majorBidi"/>
        </w:rPr>
        <w:t>oznacza wydzieloną</w:t>
      </w:r>
      <w:r w:rsidRPr="007919D7" w:rsidR="001233A3">
        <w:rPr>
          <w:rFonts w:cstheme="majorBidi"/>
        </w:rPr>
        <w:t xml:space="preserve"> pod względem czasowym i funkcjonalnym </w:t>
      </w:r>
      <w:r w:rsidRPr="007919D7" w:rsidR="00AD7558">
        <w:rPr>
          <w:rFonts w:cstheme="majorBidi"/>
        </w:rPr>
        <w:t xml:space="preserve">część </w:t>
      </w:r>
      <w:r w:rsidRPr="007919D7" w:rsidR="001233A3">
        <w:rPr>
          <w:rFonts w:cstheme="majorBidi"/>
        </w:rPr>
        <w:t>wykonania Umowy</w:t>
      </w:r>
      <w:bookmarkEnd w:id="4"/>
      <w:r w:rsidRPr="007919D7" w:rsidR="001233A3">
        <w:rPr>
          <w:rFonts w:cstheme="majorBidi"/>
        </w:rPr>
        <w:t>;</w:t>
      </w:r>
    </w:p>
    <w:p w:rsidRPr="007919D7" w:rsidR="001233A3" w:rsidP="002F5DA0" w:rsidRDefault="002D7E34" w14:paraId="1F11CA10" w14:textId="6AB1BAD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Etap I</w:t>
      </w:r>
      <w:r w:rsidRPr="007919D7" w:rsidR="001233A3">
        <w:rPr>
          <w:rFonts w:cstheme="majorBidi"/>
          <w:b/>
        </w:rPr>
        <w:t xml:space="preserve"> </w:t>
      </w:r>
      <w:r w:rsidRPr="007919D7" w:rsidR="001233A3">
        <w:rPr>
          <w:rFonts w:cstheme="majorBidi"/>
        </w:rPr>
        <w:t xml:space="preserve">– oznacza pierwszą część Umowy, polegającą na opracowaniu </w:t>
      </w:r>
      <w:r w:rsidRPr="007919D7" w:rsidR="00AD7558">
        <w:rPr>
          <w:rFonts w:cstheme="majorBidi"/>
        </w:rPr>
        <w:t>Wyników</w:t>
      </w:r>
      <w:r w:rsidRPr="007919D7" w:rsidR="00293C9D">
        <w:rPr>
          <w:rFonts w:cstheme="majorBidi"/>
        </w:rPr>
        <w:t xml:space="preserve"> Prac </w:t>
      </w:r>
      <w:r w:rsidRPr="007919D7">
        <w:rPr>
          <w:rFonts w:cstheme="majorBidi"/>
        </w:rPr>
        <w:t>Etapu I</w:t>
      </w:r>
      <w:r w:rsidRPr="007919D7" w:rsidR="00293C9D">
        <w:rPr>
          <w:rFonts w:cstheme="majorBidi"/>
        </w:rPr>
        <w:t xml:space="preserve"> w</w:t>
      </w:r>
      <w:r w:rsidRPr="007919D7">
        <w:rPr>
          <w:rFonts w:cstheme="majorBidi"/>
        </w:rPr>
        <w:t> </w:t>
      </w:r>
      <w:r w:rsidRPr="007919D7" w:rsidR="00293C9D">
        <w:rPr>
          <w:rFonts w:cstheme="majorBidi"/>
        </w:rPr>
        <w:t>ramach Prac B+R</w:t>
      </w:r>
      <w:r w:rsidRPr="007919D7" w:rsidR="007B29A8">
        <w:rPr>
          <w:rFonts w:cstheme="majorBidi"/>
        </w:rPr>
        <w:t xml:space="preserve">, </w:t>
      </w:r>
      <w:r w:rsidRPr="007919D7" w:rsidR="00FC1C31">
        <w:rPr>
          <w:rFonts w:cstheme="majorBidi"/>
        </w:rPr>
        <w:t xml:space="preserve">w tym Prototypu, </w:t>
      </w:r>
      <w:r w:rsidRPr="007919D7" w:rsidR="007B29A8">
        <w:rPr>
          <w:rFonts w:cstheme="majorBidi"/>
        </w:rPr>
        <w:t>a następnie</w:t>
      </w:r>
      <w:r w:rsidRPr="007919D7" w:rsidR="00E8770E">
        <w:rPr>
          <w:rFonts w:cstheme="majorBidi"/>
        </w:rPr>
        <w:t xml:space="preserve"> przeprowadzeniu przez NCBR Selekcji Etapu I</w:t>
      </w:r>
      <w:r w:rsidRPr="007919D7" w:rsidR="002F58B1">
        <w:rPr>
          <w:rFonts w:cstheme="majorBidi"/>
        </w:rPr>
        <w:t>;</w:t>
      </w:r>
    </w:p>
    <w:p w:rsidRPr="007919D7" w:rsidR="00476C5F" w:rsidP="002F5DA0" w:rsidRDefault="00476C5F" w14:paraId="5705D4C0" w14:textId="5A0808B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Etap II - </w:t>
      </w:r>
      <w:r w:rsidRPr="007919D7">
        <w:rPr>
          <w:rFonts w:cstheme="majorBidi"/>
        </w:rPr>
        <w:t xml:space="preserve">oznacza </w:t>
      </w:r>
      <w:r w:rsidRPr="007919D7" w:rsidR="002338E3">
        <w:rPr>
          <w:rFonts w:cstheme="majorBidi"/>
        </w:rPr>
        <w:t>drugą</w:t>
      </w:r>
      <w:r w:rsidRPr="007919D7">
        <w:rPr>
          <w:rFonts w:cstheme="majorBidi"/>
        </w:rPr>
        <w:t xml:space="preserve"> część Umowy, polegającą na opracowaniu Wyników Prac Etapu II w ramach Prac B+R, obejmujących w szczególności </w:t>
      </w:r>
      <w:r w:rsidRPr="007919D7" w:rsidR="0061033B">
        <w:rPr>
          <w:rFonts w:cstheme="majorBidi"/>
        </w:rPr>
        <w:t>stworzenie</w:t>
      </w:r>
      <w:r w:rsidRPr="007919D7" w:rsidR="29B10D96">
        <w:rPr>
          <w:rFonts w:cstheme="majorBidi"/>
        </w:rPr>
        <w:t xml:space="preserve"> </w:t>
      </w:r>
      <w:r w:rsidRPr="007919D7" w:rsidR="004627C8">
        <w:rPr>
          <w:rFonts w:cstheme="majorBidi"/>
        </w:rPr>
        <w:t>trzech</w:t>
      </w:r>
      <w:r w:rsidRPr="007919D7" w:rsidR="006A010B">
        <w:rPr>
          <w:rFonts w:cstheme="majorBidi"/>
        </w:rPr>
        <w:t xml:space="preserve"> Demonstratorów, </w:t>
      </w:r>
      <w:r w:rsidRPr="007919D7" w:rsidR="004627C8">
        <w:rPr>
          <w:rFonts w:cstheme="majorBidi"/>
        </w:rPr>
        <w:t>2 dla Strumienia 1 oraz 1 dla Strumienia 2</w:t>
      </w:r>
      <w:r w:rsidRPr="007919D7" w:rsidR="006A010B">
        <w:rPr>
          <w:rFonts w:cstheme="majorBidi"/>
        </w:rPr>
        <w:t xml:space="preserve">, </w:t>
      </w:r>
      <w:r w:rsidRPr="007919D7" w:rsidR="007B29A8">
        <w:rPr>
          <w:rFonts w:cstheme="majorBidi"/>
        </w:rPr>
        <w:t>a następnie</w:t>
      </w:r>
      <w:r w:rsidRPr="007919D7" w:rsidR="00E8770E">
        <w:rPr>
          <w:rFonts w:cstheme="majorBidi"/>
        </w:rPr>
        <w:t xml:space="preserve"> przeprowadzeniu przez NCBR Oceny Końcowej</w:t>
      </w:r>
      <w:r w:rsidRPr="007919D7">
        <w:rPr>
          <w:rFonts w:cstheme="majorBidi"/>
        </w:rPr>
        <w:t>;</w:t>
      </w:r>
    </w:p>
    <w:p w:rsidRPr="007919D7" w:rsidR="001233A3" w:rsidP="002F5DA0" w:rsidRDefault="001233A3" w14:paraId="58C6BDC2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</w:rPr>
      </w:pPr>
      <w:proofErr w:type="spellStart"/>
      <w:r w:rsidRPr="007919D7">
        <w:rPr>
          <w:b/>
        </w:rPr>
        <w:t>Foreground</w:t>
      </w:r>
      <w:proofErr w:type="spellEnd"/>
      <w:r w:rsidRPr="007919D7">
        <w:rPr>
          <w:rFonts w:cstheme="majorBidi"/>
          <w:b/>
        </w:rPr>
        <w:t xml:space="preserve"> IP</w:t>
      </w:r>
      <w:r w:rsidRPr="007919D7">
        <w:rPr>
          <w:rFonts w:cstheme="majorBid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:rsidRPr="007919D7" w:rsidR="001233A3" w:rsidP="002F5DA0" w:rsidRDefault="001233A3" w14:paraId="5B6AA7AC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t xml:space="preserve">prawa do uzyskania patentu na wynalazki, </w:t>
      </w:r>
    </w:p>
    <w:p w:rsidRPr="007919D7" w:rsidR="001233A3" w:rsidP="002F5DA0" w:rsidRDefault="001233A3" w14:paraId="25AF566A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t>prawa do uzyskania praw ochronnych na wzory użytkowe,</w:t>
      </w:r>
    </w:p>
    <w:p w:rsidRPr="007919D7" w:rsidR="001233A3" w:rsidP="002F5DA0" w:rsidRDefault="001233A3" w14:paraId="5292EDAF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t>prawa do uzyskania praw z rejestracji wzorów przemysłowych,</w:t>
      </w:r>
    </w:p>
    <w:p w:rsidRPr="007919D7" w:rsidR="001233A3" w:rsidP="002F5DA0" w:rsidRDefault="001233A3" w14:paraId="69B52FDC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lastRenderedPageBreak/>
        <w:t>prawa do uzyskania praw z rejestracji topografii układów scalonych,</w:t>
      </w:r>
    </w:p>
    <w:p w:rsidRPr="007919D7" w:rsidR="001233A3" w:rsidP="002F5DA0" w:rsidRDefault="001233A3" w14:paraId="66F9EA3B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t>prawa do uzyskania praw ochronnych na wszelkie znaki towarowe,</w:t>
      </w:r>
    </w:p>
    <w:p w:rsidRPr="007919D7" w:rsidR="001233A3" w:rsidP="002F5DA0" w:rsidRDefault="001233A3" w14:paraId="1C9BB513" w14:textId="7777777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7919D7">
        <w:rPr>
          <w:rFonts w:cstheme="majorBidi"/>
        </w:rPr>
        <w:t>prawa do korzystania z i rozporządzania projektami racjonalizatorskimi,</w:t>
      </w:r>
    </w:p>
    <w:p w:rsidRPr="007919D7" w:rsidR="001233A3" w:rsidP="002F5DA0" w:rsidRDefault="00612E48" w14:paraId="1C7E5300" w14:textId="4533BF0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 xml:space="preserve">autorskie </w:t>
      </w:r>
      <w:r w:rsidRPr="007919D7" w:rsidR="001233A3">
        <w:rPr>
          <w:rFonts w:cstheme="majorBidi"/>
        </w:rPr>
        <w:t>prawa majątkow</w:t>
      </w:r>
      <w:r w:rsidRPr="007919D7">
        <w:rPr>
          <w:rFonts w:cstheme="majorBidi"/>
        </w:rPr>
        <w:t>e</w:t>
      </w:r>
      <w:r w:rsidRPr="007919D7" w:rsidR="001233A3">
        <w:rPr>
          <w:rFonts w:cstheme="majorBidi"/>
        </w:rPr>
        <w:t xml:space="preserve"> do utworów </w:t>
      </w:r>
      <w:r w:rsidRPr="007919D7">
        <w:rPr>
          <w:rFonts w:cstheme="majorBidi"/>
        </w:rPr>
        <w:t xml:space="preserve">uprawniające do korzystania z i rozporządzania utworami </w:t>
      </w:r>
      <w:r w:rsidRPr="007919D7" w:rsidR="001233A3">
        <w:rPr>
          <w:rFonts w:cstheme="majorBidi"/>
        </w:rPr>
        <w:t xml:space="preserve">na wszelkich znanych </w:t>
      </w:r>
      <w:r w:rsidRPr="007919D7">
        <w:rPr>
          <w:rFonts w:cstheme="majorBidi"/>
        </w:rPr>
        <w:t xml:space="preserve">w chwili zawarcia Umowy </w:t>
      </w:r>
      <w:r w:rsidRPr="007919D7" w:rsidR="001233A3">
        <w:rPr>
          <w:rFonts w:cstheme="majorBid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Pr="007919D7" w:rsidR="00B073EA">
        <w:rPr>
          <w:rFonts w:cstheme="majorBidi"/>
        </w:rPr>
        <w:t>zenie</w:t>
      </w:r>
      <w:r w:rsidRPr="007919D7">
        <w:rPr>
          <w:rFonts w:cstheme="majorBidi"/>
        </w:rPr>
        <w:t>,</w:t>
      </w:r>
      <w:r w:rsidRPr="007919D7" w:rsidR="00B073EA">
        <w:rPr>
          <w:rFonts w:cstheme="majorBidi"/>
        </w:rPr>
        <w:t xml:space="preserve"> korzystanie z</w:t>
      </w:r>
      <w:r w:rsidRPr="007919D7">
        <w:rPr>
          <w:rFonts w:cstheme="majorBidi"/>
        </w:rPr>
        <w:t xml:space="preserve"> i </w:t>
      </w:r>
      <w:r w:rsidRPr="007919D7" w:rsidR="001233A3">
        <w:rPr>
          <w:rFonts w:cstheme="majorBidi"/>
        </w:rPr>
        <w:t>rozpor</w:t>
      </w:r>
      <w:r w:rsidRPr="007919D7" w:rsidR="00B073EA">
        <w:rPr>
          <w:rFonts w:cstheme="majorBidi"/>
        </w:rPr>
        <w:t>ządzanie opracowaniami utworów);</w:t>
      </w:r>
    </w:p>
    <w:p w:rsidRPr="007919D7" w:rsidR="001233A3" w:rsidP="002F5DA0" w:rsidRDefault="001233A3" w14:paraId="3542EA36" w14:textId="77777777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7919D7">
        <w:rPr>
          <w:rFonts w:cstheme="majorBid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:rsidRPr="007919D7" w:rsidR="001233A3" w:rsidP="002F5DA0" w:rsidRDefault="001233A3" w14:paraId="631FF0D5" w14:textId="77777777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7919D7">
        <w:rPr>
          <w:rFonts w:cstheme="majorBidi"/>
        </w:rPr>
        <w:t>prawa do pobierania danych i wtórnego ich wykorzystania w całości lub w istotnej części, co do jakości lub ilości, zgromadzonych w bazach danych,</w:t>
      </w:r>
    </w:p>
    <w:p w:rsidRPr="007919D7" w:rsidR="00EC5EB3" w:rsidP="002F5DA0" w:rsidRDefault="001233A3" w14:paraId="5B6705B3" w14:textId="77777777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7919D7">
        <w:rPr>
          <w:rFonts w:cstheme="majorBidi"/>
        </w:rPr>
        <w:t>prawa do korzysta</w:t>
      </w:r>
      <w:r w:rsidRPr="007919D7" w:rsidR="00B073EA">
        <w:rPr>
          <w:rFonts w:cstheme="majorBidi"/>
        </w:rPr>
        <w:t xml:space="preserve">nia z i rozporządzania Know-how, </w:t>
      </w:r>
    </w:p>
    <w:p w:rsidRPr="007919D7" w:rsidR="001233A3" w:rsidP="002F5DA0" w:rsidRDefault="001233A3" w14:paraId="1A529A91" w14:textId="77777777">
      <w:pPr>
        <w:pStyle w:val="Akapitzlist"/>
        <w:spacing w:before="60" w:after="60" w:line="276" w:lineRule="auto"/>
        <w:ind w:left="851"/>
        <w:jc w:val="both"/>
        <w:rPr>
          <w:rFonts w:cstheme="majorBidi"/>
        </w:rPr>
      </w:pPr>
      <w:r w:rsidRPr="007919D7">
        <w:rPr>
          <w:rFonts w:cstheme="majorBidi"/>
        </w:rPr>
        <w:t>a w przypadku wątpliwości także każdy przedmiot ww. praw;</w:t>
      </w:r>
    </w:p>
    <w:p w:rsidRPr="007919D7" w:rsidR="00550D69" w:rsidP="002F5DA0" w:rsidRDefault="00550D69" w14:paraId="496FD7C9" w14:textId="0C7F45A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>Granica Błędu</w:t>
      </w:r>
      <w:r w:rsidRPr="007919D7">
        <w:rPr>
          <w:rFonts w:cstheme="majorBidi"/>
          <w:bCs/>
        </w:rPr>
        <w:t xml:space="preserve"> 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oznacza</w:t>
      </w:r>
      <w:r w:rsidRPr="007919D7">
        <w:rPr>
          <w:rFonts w:cstheme="majorBidi"/>
          <w:b/>
          <w:bCs/>
        </w:rPr>
        <w:t xml:space="preserve"> </w:t>
      </w:r>
      <w:r w:rsidRPr="007919D7" w:rsidR="004627C8">
        <w:rPr>
          <w:rFonts w:cstheme="minorHAnsi"/>
          <w:color w:val="000000" w:themeColor="text1"/>
        </w:rPr>
        <w:t>określone w Załączniku nr 1 do Regulaminu dopuszczalne odstępstwo Wyników Prac Etapu I oraz Etapu II względem założeń zawartych przez Uczestnika Przedsięwzięcia we Wniosku uznawane za dopuszczalne i wiążące się z częściową płatnością wynagrodzenia (w zakresie Wynagrodzenia Podstawowego), pomimo niewykonania Wyniku Prac Etapu I oraz Etapu II w pełni zgodnie z Wnioskiem</w:t>
      </w:r>
      <w:r w:rsidRPr="007919D7">
        <w:rPr>
          <w:rFonts w:cstheme="majorBidi"/>
        </w:rPr>
        <w:t>;</w:t>
      </w:r>
    </w:p>
    <w:p w:rsidRPr="007919D7" w:rsidR="007D7F19" w:rsidP="002F5DA0" w:rsidRDefault="007D7F19" w14:paraId="6E006DC9" w14:textId="316F8FB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 xml:space="preserve">Harmonogram Przedsięwzięcia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oznacza harmonogram realizacji Przedsięwzięcia i prowadzonego Postępowania, uwzględnia</w:t>
      </w:r>
      <w:r w:rsidRPr="007919D7" w:rsidR="00E567EF">
        <w:rPr>
          <w:rFonts w:cstheme="majorBidi"/>
        </w:rPr>
        <w:t>jący</w:t>
      </w:r>
      <w:r w:rsidRPr="007919D7">
        <w:rPr>
          <w:rFonts w:cstheme="majorBidi"/>
        </w:rPr>
        <w:t xml:space="preserve"> najważniejsze działania w ramach Przedsięwzięcia i Postępowania</w:t>
      </w:r>
      <w:r w:rsidRPr="007919D7" w:rsidR="4AE2CD1F">
        <w:rPr>
          <w:rFonts w:cstheme="majorBidi"/>
        </w:rPr>
        <w:t>, który</w:t>
      </w:r>
      <w:r w:rsidRPr="007919D7" w:rsidR="002D10D3">
        <w:rPr>
          <w:rFonts w:cstheme="majorBidi"/>
        </w:rPr>
        <w:t xml:space="preserve"> </w:t>
      </w:r>
      <w:r w:rsidRPr="007919D7" w:rsidR="03211BED">
        <w:rPr>
          <w:rFonts w:cstheme="majorBidi"/>
        </w:rPr>
        <w:t>s</w:t>
      </w:r>
      <w:r w:rsidRPr="007919D7">
        <w:rPr>
          <w:rFonts w:cstheme="majorBidi"/>
        </w:rPr>
        <w:t xml:space="preserve">tanowi </w:t>
      </w:r>
      <w:r w:rsidRPr="007919D7" w:rsidR="00144687">
        <w:rPr>
          <w:rFonts w:cstheme="majorBidi"/>
        </w:rPr>
        <w:t>Załącznik</w:t>
      </w:r>
      <w:r w:rsidRPr="007919D7">
        <w:rPr>
          <w:rFonts w:cstheme="majorBidi"/>
        </w:rPr>
        <w:t xml:space="preserve"> nr </w:t>
      </w:r>
      <w:r w:rsidRPr="007919D7" w:rsidR="007130B3">
        <w:rPr>
          <w:rFonts w:cstheme="majorBidi"/>
        </w:rPr>
        <w:t>4</w:t>
      </w:r>
      <w:r w:rsidRPr="007919D7">
        <w:rPr>
          <w:rFonts w:cstheme="majorBidi"/>
        </w:rPr>
        <w:t xml:space="preserve"> do Regulaminu;</w:t>
      </w:r>
    </w:p>
    <w:p w:rsidRPr="007919D7" w:rsidR="007D7F19" w:rsidP="002F5DA0" w:rsidRDefault="007D7F19" w14:paraId="2180B24E" w14:textId="754439F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color w:val="000000" w:themeColor="text1"/>
        </w:rPr>
      </w:pPr>
      <w:r w:rsidRPr="007919D7">
        <w:rPr>
          <w:b/>
          <w:bCs/>
        </w:rPr>
        <w:t xml:space="preserve">Harmonogram </w:t>
      </w:r>
      <w:r w:rsidRPr="007919D7" w:rsidR="002338E3">
        <w:rPr>
          <w:b/>
          <w:bCs/>
        </w:rPr>
        <w:t>Prac</w:t>
      </w:r>
      <w:r w:rsidRPr="007919D7" w:rsidR="001A5E3D">
        <w:rPr>
          <w:b/>
          <w:bCs/>
        </w:rPr>
        <w:t xml:space="preserve"> </w:t>
      </w:r>
      <w:r w:rsidRPr="007919D7">
        <w:t xml:space="preserve">– </w:t>
      </w:r>
      <w:r w:rsidRPr="007919D7" w:rsidR="001A5E3D">
        <w:t>oznacza</w:t>
      </w:r>
      <w:r w:rsidRPr="007919D7" w:rsidR="001A5E3D">
        <w:rPr>
          <w:b/>
          <w:bCs/>
        </w:rPr>
        <w:t xml:space="preserve"> </w:t>
      </w:r>
      <w:r w:rsidRPr="007919D7">
        <w:t>przedstawian</w:t>
      </w:r>
      <w:r w:rsidRPr="007919D7" w:rsidR="001A5E3D">
        <w:t>y</w:t>
      </w:r>
      <w:r w:rsidRPr="007919D7">
        <w:t xml:space="preserve"> przez </w:t>
      </w:r>
      <w:r w:rsidRPr="007919D7" w:rsidR="00483D6D">
        <w:t>Wykonawców</w:t>
      </w:r>
      <w:r w:rsidRPr="007919D7">
        <w:t xml:space="preserve"> </w:t>
      </w:r>
      <w:r w:rsidRPr="007919D7" w:rsidR="001A5E3D">
        <w:t>wraz z Wnioskiem</w:t>
      </w:r>
      <w:r w:rsidRPr="007919D7" w:rsidR="00EB14CD">
        <w:t xml:space="preserve">, a następnie </w:t>
      </w:r>
      <w:r w:rsidRPr="007919D7" w:rsidR="00144687">
        <w:t xml:space="preserve">aktualizowany </w:t>
      </w:r>
      <w:r w:rsidRPr="007919D7" w:rsidR="00EB14CD">
        <w:t xml:space="preserve">wraz z Wynikiem Prac Etapu I </w:t>
      </w:r>
      <w:r w:rsidRPr="007919D7" w:rsidR="00EA1E35">
        <w:t xml:space="preserve">dokument </w:t>
      </w:r>
      <w:r w:rsidRPr="007919D7">
        <w:t xml:space="preserve">zawierający </w:t>
      </w:r>
      <w:r w:rsidRPr="007919D7" w:rsidR="008C620C">
        <w:t xml:space="preserve">informacje </w:t>
      </w:r>
      <w:r w:rsidRPr="007919D7" w:rsidR="00ED5025">
        <w:t xml:space="preserve">dotyczące planowanych prac w ramach danego Etapu i odpowiadającego im wynagrodzenia </w:t>
      </w:r>
      <w:r w:rsidRPr="007919D7" w:rsidR="00483D6D">
        <w:t>Wykonawców</w:t>
      </w:r>
      <w:r w:rsidRPr="007919D7" w:rsidR="00144687">
        <w:t>, posiadający elementy szczegółowo opisane w Załączniku nr 3 do Regulaminu</w:t>
      </w:r>
      <w:r w:rsidRPr="007919D7">
        <w:rPr>
          <w:lang w:eastAsia="pl-PL"/>
        </w:rPr>
        <w:t>;</w:t>
      </w:r>
    </w:p>
    <w:p w:rsidRPr="007919D7" w:rsidR="001233A3" w:rsidP="002F5DA0" w:rsidRDefault="001233A3" w14:paraId="34872E15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Informacja Poufna</w:t>
      </w:r>
      <w:r w:rsidRPr="007919D7">
        <w:rPr>
          <w:rFonts w:cstheme="majorBid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:rsidRPr="007919D7" w:rsidR="001233A3" w:rsidP="002F5DA0" w:rsidRDefault="001233A3" w14:paraId="40FFB82A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 xml:space="preserve">tajemnicę przedsiębiorstwa w rozumieniu </w:t>
      </w:r>
      <w:r w:rsidRPr="007919D7" w:rsidR="009F09C3">
        <w:rPr>
          <w:rFonts w:cstheme="majorBidi"/>
        </w:rPr>
        <w:t>Ustawy ZNK;</w:t>
      </w:r>
    </w:p>
    <w:p w:rsidRPr="007919D7" w:rsidR="001233A3" w:rsidP="002F5DA0" w:rsidRDefault="001233A3" w14:paraId="2D49099C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dane osobowe w rozumieniu rozporządzenia Parlamentu Europejskiego i Rady (UE) 2016/679 z dn. 2</w:t>
      </w:r>
      <w:r w:rsidRPr="007919D7" w:rsidR="00101269">
        <w:rPr>
          <w:rFonts w:cstheme="majorBidi"/>
        </w:rPr>
        <w:t>7 </w:t>
      </w:r>
      <w:r w:rsidRPr="007919D7">
        <w:rPr>
          <w:rFonts w:cstheme="majorBidi"/>
        </w:rPr>
        <w:t>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7919D7">
        <w:rPr>
          <w:rFonts w:cstheme="majorBidi"/>
        </w:rPr>
        <w:t>Dz.Urz</w:t>
      </w:r>
      <w:proofErr w:type="spellEnd"/>
      <w:r w:rsidRPr="007919D7">
        <w:rPr>
          <w:rFonts w:cstheme="majorBidi"/>
        </w:rPr>
        <w:t>.</w:t>
      </w:r>
      <w:r w:rsidRPr="007919D7" w:rsidR="009F09C3">
        <w:rPr>
          <w:rFonts w:cstheme="majorBidi"/>
        </w:rPr>
        <w:t xml:space="preserve"> </w:t>
      </w:r>
      <w:r w:rsidRPr="007919D7">
        <w:rPr>
          <w:rFonts w:cstheme="majorBidi"/>
        </w:rPr>
        <w:t>UE</w:t>
      </w:r>
      <w:r w:rsidRPr="007919D7" w:rsidR="009F09C3">
        <w:rPr>
          <w:rFonts w:cstheme="majorBidi"/>
        </w:rPr>
        <w:t xml:space="preserve"> </w:t>
      </w:r>
      <w:r w:rsidRPr="007919D7">
        <w:rPr>
          <w:rFonts w:cstheme="majorBidi"/>
        </w:rPr>
        <w:t>L</w:t>
      </w:r>
      <w:r w:rsidRPr="007919D7" w:rsidR="009F09C3">
        <w:rPr>
          <w:rFonts w:cstheme="majorBidi"/>
        </w:rPr>
        <w:t xml:space="preserve"> </w:t>
      </w:r>
      <w:r w:rsidRPr="007919D7">
        <w:rPr>
          <w:rFonts w:cstheme="majorBidi"/>
        </w:rPr>
        <w:t>Nr 119</w:t>
      </w:r>
      <w:r w:rsidRPr="007919D7" w:rsidR="009F09C3">
        <w:rPr>
          <w:rFonts w:cstheme="majorBidi"/>
        </w:rPr>
        <w:t xml:space="preserve"> z 4.05.2016 r.</w:t>
      </w:r>
      <w:r w:rsidRPr="007919D7">
        <w:rPr>
          <w:rFonts w:cstheme="majorBidi"/>
        </w:rPr>
        <w:t>,</w:t>
      </w:r>
      <w:r w:rsidRPr="007919D7" w:rsidR="009F09C3">
        <w:rPr>
          <w:rFonts w:cstheme="majorBidi"/>
        </w:rPr>
        <w:t xml:space="preserve"> </w:t>
      </w:r>
      <w:r w:rsidRPr="007919D7">
        <w:rPr>
          <w:rFonts w:cstheme="majorBidi"/>
        </w:rPr>
        <w:t>str. 1);</w:t>
      </w:r>
    </w:p>
    <w:p w:rsidRPr="007919D7" w:rsidR="001233A3" w:rsidP="002F5DA0" w:rsidRDefault="001233A3" w14:paraId="66028428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lastRenderedPageBreak/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:rsidRPr="007919D7" w:rsidR="001233A3" w:rsidP="002F5DA0" w:rsidRDefault="001233A3" w14:paraId="0994CE3F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informacje o charakterze technicznym lub objęte tajemnicą handlową, dotyczące w szczególności produktów, procedur, cen, działalności i sytuacji finansowej;</w:t>
      </w:r>
    </w:p>
    <w:p w:rsidRPr="007919D7" w:rsidR="001233A3" w:rsidP="002F5DA0" w:rsidRDefault="001233A3" w14:paraId="2CB906F4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wszelkie inne informacje techniczne, technologiczne, praktyczne, handlowe lub</w:t>
      </w:r>
      <w:r w:rsidRPr="007919D7" w:rsidR="00110B9D">
        <w:rPr>
          <w:rFonts w:cstheme="majorBidi"/>
        </w:rPr>
        <w:t> </w:t>
      </w:r>
      <w:r w:rsidRPr="007919D7">
        <w:rPr>
          <w:rFonts w:cstheme="majorBidi"/>
        </w:rPr>
        <w:t>organizacyjne, w tym wszelkie projekty, procedury, notatki, metody, rysunki, obrazy, opisy, schematy, specyfikacje, wzory, zestawienia, kompilacje i podobne opracowania;</w:t>
      </w:r>
    </w:p>
    <w:p w:rsidRPr="007919D7" w:rsidR="001233A3" w:rsidP="002F5DA0" w:rsidRDefault="001233A3" w14:paraId="514C7DBB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Know-how NCBR;</w:t>
      </w:r>
    </w:p>
    <w:p w:rsidRPr="007919D7" w:rsidR="00144687" w:rsidP="002F5DA0" w:rsidRDefault="001233A3" w14:paraId="7ECDFEEB" w14:textId="7777777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Know-how Wykonawcy</w:t>
      </w:r>
      <w:r w:rsidRPr="007919D7" w:rsidR="00144687">
        <w:rPr>
          <w:rFonts w:cstheme="majorBidi"/>
        </w:rPr>
        <w:t>;</w:t>
      </w:r>
    </w:p>
    <w:p w:rsidRPr="007919D7" w:rsidR="001233A3" w:rsidP="002F5DA0" w:rsidRDefault="00144687" w14:paraId="7E804685" w14:textId="6AFA390F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Know-how Partnera Strategicznego</w:t>
      </w:r>
      <w:r w:rsidRPr="007919D7" w:rsidR="001233A3">
        <w:rPr>
          <w:rFonts w:cstheme="majorBidi"/>
        </w:rPr>
        <w:t>.</w:t>
      </w:r>
    </w:p>
    <w:p w:rsidRPr="007919D7" w:rsidR="001233A3" w:rsidP="002F5DA0" w:rsidRDefault="001233A3" w14:paraId="1A1E697C" w14:textId="77777777">
      <w:pPr>
        <w:spacing w:before="60" w:after="60" w:line="276" w:lineRule="auto"/>
        <w:ind w:left="426"/>
        <w:jc w:val="both"/>
        <w:rPr>
          <w:rFonts w:cstheme="majorBidi"/>
        </w:rPr>
      </w:pPr>
      <w:r w:rsidRPr="007919D7">
        <w:rPr>
          <w:rFonts w:cstheme="majorBidi"/>
        </w:rPr>
        <w:t>Dla uniknięcia wątpliwości Strony wskazują, że Informacją Poufną nie jest informacja:</w:t>
      </w:r>
    </w:p>
    <w:p w:rsidRPr="007919D7" w:rsidR="001233A3" w:rsidP="002F5DA0" w:rsidRDefault="001233A3" w14:paraId="1BC1759E" w14:textId="7777777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powszechnie znana;</w:t>
      </w:r>
    </w:p>
    <w:p w:rsidRPr="007919D7" w:rsidR="001233A3" w:rsidP="002F5DA0" w:rsidRDefault="001233A3" w14:paraId="67C9F162" w14:textId="7777777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własna danej Strony, opracowana niezależnie od innej ze Stron, bez korzystania z Informacji Poufnych innej Strony;</w:t>
      </w:r>
    </w:p>
    <w:p w:rsidRPr="007919D7" w:rsidR="001233A3" w:rsidP="002F5DA0" w:rsidRDefault="001233A3" w14:paraId="493E2547" w14:textId="7777777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uzyskana od osoby trzeciej, która nie miała obowiązku zachowania poufności w odniesieniu do tych informacji, o ile zarówno osoba trzecia, jak i dana</w:t>
      </w:r>
      <w:r w:rsidRPr="007919D7" w:rsidR="00101269">
        <w:rPr>
          <w:rFonts w:cstheme="majorBidi"/>
        </w:rPr>
        <w:t xml:space="preserve"> Strona, uzyskała je w zgodny z </w:t>
      </w:r>
      <w:r w:rsidRPr="007919D7">
        <w:rPr>
          <w:rFonts w:cstheme="majorBidi"/>
        </w:rPr>
        <w:t>prawem sposób;</w:t>
      </w:r>
    </w:p>
    <w:p w:rsidRPr="007919D7" w:rsidR="005B1F5D" w:rsidP="005B1F5D" w:rsidRDefault="001233A3" w14:paraId="6560F21A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 xml:space="preserve">Informacja Publiczna </w:t>
      </w:r>
      <w:r w:rsidRPr="007919D7">
        <w:rPr>
          <w:rFonts w:cstheme="majorBidi"/>
        </w:rPr>
        <w:t>– oznacza informację publiczną w rozumieniu Ustawy o Informacji Publicznej;</w:t>
      </w:r>
    </w:p>
    <w:p w:rsidRPr="007919D7" w:rsidR="002E245D" w:rsidP="002F5DA0" w:rsidRDefault="0049282B" w14:paraId="6ABB1650" w14:textId="59968A9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>Kamień M</w:t>
      </w:r>
      <w:r w:rsidRPr="007919D7" w:rsidR="00476A8D">
        <w:rPr>
          <w:rFonts w:cstheme="majorBidi"/>
          <w:b/>
          <w:bCs/>
        </w:rPr>
        <w:t xml:space="preserve">ilowy </w:t>
      </w:r>
      <w:r w:rsidRPr="007919D7" w:rsidR="00476A8D">
        <w:rPr>
          <w:rFonts w:cstheme="majorBidi"/>
          <w:bCs/>
        </w:rPr>
        <w:t>–</w:t>
      </w:r>
      <w:r w:rsidRPr="007919D7" w:rsidR="003B012F">
        <w:rPr>
          <w:rFonts w:cstheme="majorBidi"/>
        </w:rPr>
        <w:t xml:space="preserve"> </w:t>
      </w:r>
      <w:r w:rsidRPr="007919D7" w:rsidR="0064797B">
        <w:rPr>
          <w:rFonts w:ascii="Calibri" w:hAnsi="Calibri" w:eastAsia="Times New Roman" w:cs="Calibri"/>
          <w:lang w:eastAsia="pl-PL"/>
        </w:rPr>
        <w:t>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</w:t>
      </w:r>
    </w:p>
    <w:p w:rsidRPr="007919D7" w:rsidR="00476A8D" w:rsidP="002F5DA0" w:rsidRDefault="002E245D" w14:paraId="6BEA7EF2" w14:textId="2AB067C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>Kapitał Zwrotu Docelowego –</w:t>
      </w:r>
      <w:r w:rsidRPr="007919D7">
        <w:rPr>
          <w:rFonts w:ascii="Calibri" w:hAnsi="Calibri" w:eastAsia="Times New Roman" w:cs="Calibri"/>
          <w:lang w:eastAsia="pl-PL"/>
        </w:rPr>
        <w:t xml:space="preserve"> oznacza 105% wartości łącznego wynagrodzenia Wykonawcy uzyskanego w ramach Umowy, a jeśli NCBR dokonał Odbioru Wyników Prac Etapu II: następnie pomniejszonego o wartość brutto kosztów wytworzenia Demonstrator</w:t>
      </w:r>
      <w:r w:rsidRPr="007919D7" w:rsidR="002835D7">
        <w:rPr>
          <w:rFonts w:ascii="Calibri" w:hAnsi="Calibri" w:eastAsia="Times New Roman" w:cs="Calibri"/>
          <w:lang w:eastAsia="pl-PL"/>
        </w:rPr>
        <w:t>ów</w:t>
      </w:r>
      <w:r w:rsidRPr="007919D7">
        <w:rPr>
          <w:rFonts w:ascii="Calibri" w:hAnsi="Calibri" w:eastAsia="Times New Roman" w:cs="Calibri"/>
          <w:lang w:eastAsia="pl-PL"/>
        </w:rPr>
        <w:t xml:space="preserve"> (tj. wartość </w:t>
      </w:r>
      <w:r w:rsidRPr="007919D7" w:rsidR="00535392">
        <w:rPr>
          <w:rFonts w:ascii="Calibri" w:hAnsi="Calibri" w:eastAsia="Times New Roman" w:cs="Calibri"/>
          <w:lang w:eastAsia="pl-PL"/>
        </w:rPr>
        <w:t>ich</w:t>
      </w:r>
      <w:r w:rsidRPr="007919D7">
        <w:rPr>
          <w:rFonts w:ascii="Calibri" w:hAnsi="Calibri" w:eastAsia="Times New Roman" w:cs="Calibri"/>
          <w:lang w:eastAsia="pl-PL"/>
        </w:rPr>
        <w:t xml:space="preserve"> składowych i kosztów robocizny w zakresie ich integracji, z pominięciem wartości prac badawczo-rozwojowych) określoną w Harmonogramie Prac;</w:t>
      </w:r>
    </w:p>
    <w:p w:rsidRPr="007919D7" w:rsidR="00E84CB6" w:rsidP="002F5DA0" w:rsidRDefault="00E84CB6" w14:paraId="566F21F2" w14:textId="6451956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007919D7">
        <w:rPr>
          <w:rFonts w:cstheme="majorBidi"/>
          <w:b/>
        </w:rPr>
        <w:t>Know-how</w:t>
      </w:r>
      <w:r w:rsidRPr="007919D7">
        <w:rPr>
          <w:rFonts w:cstheme="majorBid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Pr="007919D7" w:rsidR="00363A00">
        <w:rPr>
          <w:rFonts w:cstheme="majorBidi"/>
        </w:rPr>
        <w:t xml:space="preserve">, które powstały lub zostały wykorzystane w związku z wykonywaniem Umowy </w:t>
      </w:r>
      <w:r w:rsidRPr="007919D7" w:rsidR="00EC3983">
        <w:rPr>
          <w:rFonts w:cstheme="majorBidi"/>
        </w:rPr>
        <w:t xml:space="preserve">odpowiednio przez NCBR lub </w:t>
      </w:r>
      <w:r w:rsidRPr="007919D7" w:rsidR="00363A00">
        <w:rPr>
          <w:rFonts w:cstheme="majorBidi"/>
        </w:rPr>
        <w:t xml:space="preserve">przez Wykonawcę, a w szczególności dotyczą </w:t>
      </w:r>
      <w:r w:rsidRPr="007919D7" w:rsidR="00140D43">
        <w:rPr>
          <w:rFonts w:cstheme="majorBidi"/>
        </w:rPr>
        <w:t>Rozwiązania</w:t>
      </w:r>
      <w:r w:rsidRPr="007919D7">
        <w:rPr>
          <w:rFonts w:cstheme="majorBidi"/>
        </w:rPr>
        <w:t>;</w:t>
      </w:r>
    </w:p>
    <w:p w:rsidRPr="007919D7" w:rsidR="001233A3" w:rsidP="002F5DA0" w:rsidRDefault="001233A3" w14:paraId="007631D6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Komercjalizacja Wyników Prac B+R</w:t>
      </w:r>
      <w:r w:rsidRPr="007919D7" w:rsidR="00293C9D">
        <w:rPr>
          <w:rFonts w:cstheme="majorBidi"/>
          <w:b/>
        </w:rPr>
        <w:t xml:space="preserve"> </w:t>
      </w:r>
      <w:r w:rsidRPr="007919D7">
        <w:rPr>
          <w:rFonts w:cstheme="majorBidi"/>
        </w:rPr>
        <w:t>– Strony dopuszczają następujące ścieżki komercjalizacji Wyników Prac B+R:</w:t>
      </w:r>
    </w:p>
    <w:p w:rsidRPr="007919D7" w:rsidR="001233A3" w:rsidP="002F5DA0" w:rsidRDefault="001233A3" w14:paraId="516287F4" w14:textId="53743A7E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lastRenderedPageBreak/>
        <w:t xml:space="preserve">wprowadzenie Wyników Prac B+R do własnej działalności gospodarczej Wykonawcy poprzez rozpoczęcie produkcji </w:t>
      </w:r>
      <w:r w:rsidRPr="007919D7" w:rsidR="00F76C4F">
        <w:rPr>
          <w:rFonts w:cstheme="majorBidi"/>
        </w:rPr>
        <w:t xml:space="preserve">towarów </w:t>
      </w:r>
      <w:r w:rsidRPr="007919D7">
        <w:rPr>
          <w:rFonts w:cstheme="majorBidi"/>
        </w:rPr>
        <w:t xml:space="preserve">lub świadczenia usług </w:t>
      </w:r>
      <w:r w:rsidRPr="007919D7" w:rsidR="00F76C4F">
        <w:rPr>
          <w:rFonts w:cstheme="majorBidi"/>
        </w:rPr>
        <w:t>(w tym robót budowlanych</w:t>
      </w:r>
      <w:r w:rsidRPr="007919D7" w:rsidR="002F5DA0">
        <w:rPr>
          <w:rFonts w:cstheme="majorBidi"/>
        </w:rPr>
        <w:t xml:space="preserve"> lub instalacyjnych</w:t>
      </w:r>
      <w:r w:rsidRPr="007919D7" w:rsidR="00F76C4F">
        <w:rPr>
          <w:rFonts w:cstheme="majorBidi"/>
        </w:rPr>
        <w:t xml:space="preserve">) </w:t>
      </w:r>
      <w:r w:rsidRPr="007919D7">
        <w:rPr>
          <w:rFonts w:cstheme="majorBidi"/>
        </w:rPr>
        <w:t>na bazie uzyskanych Wyników Prac B+R</w:t>
      </w:r>
      <w:r w:rsidRPr="007919D7" w:rsidR="0052086B">
        <w:rPr>
          <w:rFonts w:cstheme="majorBidi"/>
        </w:rPr>
        <w:t>,</w:t>
      </w:r>
      <w:r w:rsidRPr="007919D7">
        <w:rPr>
          <w:rFonts w:cstheme="majorBidi"/>
        </w:rPr>
        <w:t xml:space="preserve"> </w:t>
      </w:r>
    </w:p>
    <w:p w:rsidRPr="007919D7" w:rsidR="00662BC9" w:rsidP="002F5DA0" w:rsidRDefault="001233A3" w14:paraId="4C0671BC" w14:textId="7ACA177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udzielenie licencji na korzystanie z Wyników Prac B+R w działalności prowadzonej przez osobę trzecią</w:t>
      </w:r>
      <w:r w:rsidRPr="007919D7" w:rsidR="0052086B">
        <w:rPr>
          <w:rFonts w:cstheme="majorBidi"/>
        </w:rPr>
        <w:t xml:space="preserve"> lub</w:t>
      </w:r>
    </w:p>
    <w:p w:rsidRPr="007919D7" w:rsidR="001233A3" w:rsidP="002F5DA0" w:rsidRDefault="00662BC9" w14:paraId="2E46134A" w14:textId="7777777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sprzedaż Wyników Prac B+R – za uprzednia zgodą NCBR wyrażoną w formie pisemnej pod rygorem nieważności</w:t>
      </w:r>
      <w:r w:rsidRPr="007919D7" w:rsidR="001233A3">
        <w:rPr>
          <w:rFonts w:cstheme="majorBidi"/>
        </w:rPr>
        <w:t>.</w:t>
      </w:r>
    </w:p>
    <w:p w:rsidRPr="007919D7" w:rsidR="001233A3" w:rsidP="002F5DA0" w:rsidRDefault="001233A3" w14:paraId="515EB721" w14:textId="148585E3">
      <w:pPr>
        <w:pStyle w:val="Akapitzlist"/>
        <w:spacing w:before="60" w:after="60" w:line="276" w:lineRule="auto"/>
        <w:ind w:left="426"/>
        <w:jc w:val="both"/>
        <w:rPr>
          <w:rFonts w:cstheme="majorBidi"/>
        </w:rPr>
      </w:pPr>
      <w:r w:rsidRPr="007919D7">
        <w:t xml:space="preserve">Szczegółowe zasady Komercjalizacji Wyników Prac B+R </w:t>
      </w:r>
      <w:r w:rsidRPr="007919D7">
        <w:rPr>
          <w:rFonts w:cstheme="majorBidi"/>
        </w:rPr>
        <w:t xml:space="preserve">określa </w:t>
      </w:r>
      <w:r w:rsidRPr="007919D7" w:rsidR="002F5DA0">
        <w:t>ART.</w:t>
      </w:r>
      <w:r w:rsidRPr="007919D7" w:rsidR="00293C9D">
        <w:t xml:space="preserve"> 2</w:t>
      </w:r>
      <w:r w:rsidRPr="007919D7" w:rsidR="00306CE6">
        <w:t>7</w:t>
      </w:r>
      <w:r w:rsidRPr="007919D7" w:rsidR="00293C9D">
        <w:t xml:space="preserve"> Umowy</w:t>
      </w:r>
      <w:r w:rsidRPr="007919D7">
        <w:t>;</w:t>
      </w:r>
    </w:p>
    <w:p w:rsidRPr="007919D7" w:rsidR="001233A3" w:rsidP="002F5DA0" w:rsidRDefault="001233A3" w14:paraId="39A43E23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Komercjalizacja Technologii Zależnych</w:t>
      </w:r>
      <w:r w:rsidRPr="007919D7">
        <w:rPr>
          <w:rFonts w:cstheme="majorBidi"/>
        </w:rPr>
        <w:t xml:space="preserve"> – Strony dopuszczają następujące ścieżki komercjalizacji Technologii Zależnych:</w:t>
      </w:r>
    </w:p>
    <w:p w:rsidRPr="007919D7" w:rsidR="001233A3" w:rsidP="002F5DA0" w:rsidRDefault="001233A3" w14:paraId="6CF093B0" w14:textId="315F8002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 xml:space="preserve">wprowadzenie Technologii Zależnej do własnej działalności gospodarczej Wykonawcy poprzez rozpoczęcie produkcji </w:t>
      </w:r>
      <w:r w:rsidRPr="007919D7" w:rsidR="00F76C4F">
        <w:rPr>
          <w:rFonts w:cstheme="majorBidi"/>
        </w:rPr>
        <w:t xml:space="preserve">towarów </w:t>
      </w:r>
      <w:r w:rsidRPr="007919D7">
        <w:rPr>
          <w:rFonts w:cstheme="majorBidi"/>
        </w:rPr>
        <w:t>lub świadczenia usług</w:t>
      </w:r>
      <w:r w:rsidRPr="007919D7" w:rsidR="00F76C4F">
        <w:rPr>
          <w:rFonts w:cstheme="majorBidi"/>
        </w:rPr>
        <w:t xml:space="preserve"> (w tym robót budowlanych</w:t>
      </w:r>
      <w:r w:rsidRPr="007919D7" w:rsidR="002D10D3">
        <w:rPr>
          <w:rFonts w:cstheme="majorBidi"/>
        </w:rPr>
        <w:t xml:space="preserve"> lub instalacyjnych</w:t>
      </w:r>
      <w:r w:rsidRPr="007919D7" w:rsidR="00F76C4F">
        <w:rPr>
          <w:rFonts w:cstheme="majorBidi"/>
        </w:rPr>
        <w:t>)</w:t>
      </w:r>
      <w:r w:rsidRPr="007919D7" w:rsidR="002D10D3">
        <w:rPr>
          <w:rFonts w:cstheme="majorBidi"/>
        </w:rPr>
        <w:t xml:space="preserve"> </w:t>
      </w:r>
      <w:r w:rsidRPr="007919D7">
        <w:rPr>
          <w:rFonts w:cstheme="majorBidi"/>
        </w:rPr>
        <w:t xml:space="preserve">na bazie Technologii Zależnej lub </w:t>
      </w:r>
    </w:p>
    <w:p w:rsidRPr="007919D7" w:rsidR="001233A3" w:rsidP="002F5DA0" w:rsidRDefault="001233A3" w14:paraId="645EB202" w14:textId="35F318C2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7919D7">
        <w:rPr>
          <w:rFonts w:cstheme="majorBidi"/>
        </w:rPr>
        <w:t>udzielenie licencji na korzystanie z Technologii Zależnej w działalności prowadzonej przez osobę trzecią.</w:t>
      </w:r>
    </w:p>
    <w:p w:rsidRPr="007919D7" w:rsidR="001233A3" w:rsidP="002F5DA0" w:rsidRDefault="001233A3" w14:paraId="1FDFE64C" w14:textId="57CC7B07">
      <w:pPr>
        <w:pStyle w:val="Akapitzlist"/>
        <w:spacing w:before="60" w:after="60" w:line="276" w:lineRule="auto"/>
        <w:ind w:left="426"/>
        <w:jc w:val="both"/>
        <w:rPr>
          <w:rFonts w:cstheme="majorBidi"/>
        </w:rPr>
      </w:pPr>
      <w:r w:rsidRPr="007919D7">
        <w:t xml:space="preserve">Szczegółowe zasady Komercjalizacji Technologii Zależnych </w:t>
      </w:r>
      <w:r w:rsidRPr="007919D7">
        <w:rPr>
          <w:rFonts w:cstheme="majorBidi"/>
        </w:rPr>
        <w:t xml:space="preserve">określa </w:t>
      </w:r>
      <w:r w:rsidRPr="007919D7" w:rsidR="00293C9D">
        <w:t>art. 2</w:t>
      </w:r>
      <w:r w:rsidRPr="007919D7" w:rsidR="00306CE6">
        <w:t>7</w:t>
      </w:r>
      <w:r w:rsidRPr="007919D7" w:rsidR="00293C9D">
        <w:t xml:space="preserve"> Umowy</w:t>
      </w:r>
      <w:r w:rsidRPr="007919D7">
        <w:t>;</w:t>
      </w:r>
    </w:p>
    <w:p w:rsidRPr="007919D7" w:rsidR="00293C9D" w:rsidP="002F5DA0" w:rsidRDefault="00293C9D" w14:paraId="6B92B6D7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7919D7">
        <w:rPr>
          <w:rFonts w:cstheme="minorHAnsi"/>
          <w:b/>
        </w:rPr>
        <w:t>Komunikat Komisji</w:t>
      </w:r>
      <w:r w:rsidRPr="007919D7">
        <w:rPr>
          <w:rFonts w:cstheme="minorHAnsi"/>
        </w:rPr>
        <w:t xml:space="preserve"> – oznacza </w:t>
      </w:r>
      <w:r w:rsidRPr="007919D7">
        <w:rPr>
          <w:rFonts w:cstheme="majorHAnsi"/>
        </w:rPr>
        <w:t>Komunikat Komisji do Parlamentu Europejskiego, Rady, Europejskiego Komitetu Ekonomiczno-Społecznego i Komitetu Regionów z dnia 14 grudnia 2007 r. – „</w:t>
      </w:r>
      <w:r w:rsidRPr="007919D7">
        <w:rPr>
          <w:rFonts w:cstheme="majorHAnsi"/>
          <w:i/>
        </w:rPr>
        <w:t xml:space="preserve">Zamówienia </w:t>
      </w:r>
      <w:proofErr w:type="spellStart"/>
      <w:r w:rsidRPr="007919D7">
        <w:rPr>
          <w:rFonts w:cstheme="majorHAnsi"/>
          <w:i/>
        </w:rPr>
        <w:t>przedkomercyjne</w:t>
      </w:r>
      <w:proofErr w:type="spellEnd"/>
      <w:r w:rsidRPr="007919D7">
        <w:rPr>
          <w:rFonts w:cstheme="majorHAnsi"/>
          <w:i/>
        </w:rPr>
        <w:t>: wspieranie innowacyjności</w:t>
      </w:r>
      <w:r w:rsidRPr="007919D7" w:rsidR="00101269">
        <w:rPr>
          <w:rFonts w:cstheme="majorHAnsi"/>
          <w:i/>
        </w:rPr>
        <w:t xml:space="preserve"> w celu zapewnienia trwałości i </w:t>
      </w:r>
      <w:r w:rsidRPr="007919D7">
        <w:rPr>
          <w:rFonts w:cstheme="majorHAnsi"/>
          <w:i/>
        </w:rPr>
        <w:t>wysokiej jakości usług publicznych w Europie</w:t>
      </w:r>
      <w:r w:rsidRPr="007919D7">
        <w:rPr>
          <w:rFonts w:cstheme="majorHAnsi"/>
        </w:rPr>
        <w:t>”;</w:t>
      </w:r>
    </w:p>
    <w:p w:rsidRPr="007919D7" w:rsidR="00EE4EA0" w:rsidDel="006A5FA3" w:rsidP="002F5DA0" w:rsidRDefault="001233A3" w14:paraId="2C201154" w14:textId="0E8515B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hAnsiTheme="majorBidi" w:eastAsiaTheme="majorBidi" w:cstheme="majorBidi"/>
        </w:rPr>
      </w:pPr>
      <w:r w:rsidRPr="007919D7">
        <w:rPr>
          <w:rFonts w:cstheme="majorBidi"/>
          <w:b/>
          <w:bCs/>
        </w:rPr>
        <w:t>Konkurent Wykonawcy</w:t>
      </w:r>
      <w:r w:rsidRPr="007919D7">
        <w:rPr>
          <w:rFonts w:cstheme="majorBidi"/>
        </w:rPr>
        <w:t xml:space="preserve"> – </w:t>
      </w:r>
      <w:r w:rsidRPr="007919D7" w:rsidR="00B37378">
        <w:rPr>
          <w:rFonts w:cstheme="majorBidi"/>
        </w:rPr>
        <w:t xml:space="preserve">to </w:t>
      </w:r>
      <w:r w:rsidRPr="007919D7">
        <w:rPr>
          <w:rFonts w:cstheme="majorBidi"/>
        </w:rPr>
        <w:t xml:space="preserve">inny niż Wykonawca podmiot, również wyłoniony w ramach Postępowania, z którym NCBR zawarł umowę w celu realizacji </w:t>
      </w:r>
      <w:r w:rsidRPr="007919D7" w:rsidR="00110B9D">
        <w:rPr>
          <w:rFonts w:cstheme="majorBidi"/>
        </w:rPr>
        <w:t>Przedsięwzięcia</w:t>
      </w:r>
      <w:r w:rsidR="00ED7002">
        <w:rPr>
          <w:rFonts w:cstheme="majorBidi"/>
        </w:rPr>
        <w:t xml:space="preserve"> w tym samym Strumieniu</w:t>
      </w:r>
      <w:r w:rsidRPr="007919D7" w:rsidR="001B48AD">
        <w:rPr>
          <w:rFonts w:cstheme="majorBidi"/>
        </w:rPr>
        <w:t>,</w:t>
      </w:r>
      <w:r w:rsidRPr="007919D7">
        <w:rPr>
          <w:rFonts w:cstheme="majorBidi"/>
        </w:rPr>
        <w:t xml:space="preserve"> na zasadach i</w:t>
      </w:r>
      <w:r w:rsidRPr="007919D7" w:rsidR="004A3F0F">
        <w:rPr>
          <w:rFonts w:cstheme="majorBidi"/>
        </w:rPr>
        <w:t> </w:t>
      </w:r>
      <w:r w:rsidRPr="007919D7">
        <w:rPr>
          <w:rFonts w:cstheme="majorBidi"/>
        </w:rPr>
        <w:t>w</w:t>
      </w:r>
      <w:r w:rsidRPr="007919D7" w:rsidR="004A3F0F">
        <w:rPr>
          <w:rFonts w:cstheme="majorBidi"/>
        </w:rPr>
        <w:t> </w:t>
      </w:r>
      <w:r w:rsidRPr="007919D7">
        <w:rPr>
          <w:rFonts w:cstheme="majorBidi"/>
        </w:rPr>
        <w:t>przedmiocie analogicznych do określonych Umową</w:t>
      </w:r>
      <w:r w:rsidRPr="007919D7" w:rsidR="00293C9D">
        <w:rPr>
          <w:rFonts w:cstheme="majorBidi"/>
        </w:rPr>
        <w:t xml:space="preserve"> względem Wykonawcy</w:t>
      </w:r>
      <w:r w:rsidRPr="007919D7" w:rsidR="00144687">
        <w:rPr>
          <w:rFonts w:cstheme="majorBidi"/>
        </w:rPr>
        <w:t>; w celu usunięcia wątpliwości podmiot taki ma status Konkurenta Wykonawcy</w:t>
      </w:r>
      <w:r w:rsidRPr="007919D7" w:rsidR="00AB5812">
        <w:rPr>
          <w:rFonts w:cstheme="majorBidi"/>
        </w:rPr>
        <w:t xml:space="preserve"> do mome</w:t>
      </w:r>
      <w:r w:rsidRPr="007919D7" w:rsidR="13036A9F">
        <w:rPr>
          <w:rFonts w:cstheme="majorBidi"/>
        </w:rPr>
        <w:t>ntu wygaśnięcia Umowy łączącej</w:t>
      </w:r>
      <w:r w:rsidRPr="007919D7" w:rsidR="5A61301F">
        <w:rPr>
          <w:rFonts w:cstheme="majorBidi"/>
        </w:rPr>
        <w:t xml:space="preserve"> </w:t>
      </w:r>
      <w:r w:rsidRPr="007919D7" w:rsidR="007C4667">
        <w:rPr>
          <w:rFonts w:cstheme="majorBidi"/>
        </w:rPr>
        <w:t>t</w:t>
      </w:r>
      <w:r w:rsidRPr="007919D7" w:rsidR="5A61301F">
        <w:rPr>
          <w:rFonts w:cstheme="majorBidi"/>
        </w:rPr>
        <w:t>aki podmiot z NCBR;</w:t>
      </w:r>
    </w:p>
    <w:p w:rsidRPr="007919D7" w:rsidR="00000198" w:rsidP="002F5DA0" w:rsidRDefault="00000198" w14:paraId="39159A06" w14:textId="23E709F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hAnsiTheme="majorBidi" w:eastAsiaTheme="majorBidi" w:cstheme="majorBidi"/>
          <w:b/>
          <w:bCs/>
          <w:color w:val="000000" w:themeColor="text1"/>
        </w:rPr>
      </w:pPr>
      <w:r w:rsidRPr="007919D7">
        <w:rPr>
          <w:rFonts w:cstheme="majorBidi"/>
          <w:b/>
          <w:bCs/>
        </w:rPr>
        <w:t>Kryteria</w:t>
      </w:r>
      <w:r w:rsidRPr="007919D7" w:rsidR="00AB5812">
        <w:rPr>
          <w:rFonts w:cstheme="majorBidi"/>
          <w:b/>
          <w:bCs/>
        </w:rPr>
        <w:t xml:space="preserve"> </w:t>
      </w:r>
      <w:r w:rsidRPr="007919D7" w:rsidR="00755E78">
        <w:rPr>
          <w:rFonts w:cstheme="majorBidi"/>
          <w:color w:val="000000" w:themeColor="text1"/>
        </w:rPr>
        <w:t xml:space="preserve">– oznacza </w:t>
      </w:r>
      <w:r w:rsidRPr="007919D7" w:rsidR="003B05F6">
        <w:rPr>
          <w:rFonts w:cstheme="majorBidi"/>
          <w:color w:val="000000" w:themeColor="text1"/>
        </w:rPr>
        <w:t>zasady oceny i przyznawania punktów Wniosk</w:t>
      </w:r>
      <w:r w:rsidRPr="007919D7" w:rsidR="33E94CDC">
        <w:rPr>
          <w:rFonts w:cstheme="majorBidi"/>
          <w:color w:val="000000" w:themeColor="text1"/>
        </w:rPr>
        <w:t>om</w:t>
      </w:r>
      <w:r w:rsidRPr="007919D7" w:rsidR="003B05F6">
        <w:rPr>
          <w:rFonts w:cstheme="majorBidi"/>
          <w:color w:val="000000" w:themeColor="text1"/>
        </w:rPr>
        <w:t xml:space="preserve"> i Wynik</w:t>
      </w:r>
      <w:r w:rsidRPr="007919D7" w:rsidR="02805D1D">
        <w:rPr>
          <w:rFonts w:cstheme="majorBidi"/>
          <w:color w:val="000000" w:themeColor="text1"/>
        </w:rPr>
        <w:t>om</w:t>
      </w:r>
      <w:r w:rsidRPr="007919D7" w:rsidR="003B05F6">
        <w:rPr>
          <w:rFonts w:cstheme="majorBidi"/>
          <w:color w:val="000000" w:themeColor="text1"/>
        </w:rPr>
        <w:t xml:space="preserve"> Prac Etapu</w:t>
      </w:r>
      <w:r w:rsidRPr="007919D7" w:rsidR="0D09B94B">
        <w:rPr>
          <w:rFonts w:cstheme="majorBidi"/>
          <w:color w:val="000000" w:themeColor="text1"/>
        </w:rPr>
        <w:t>, które</w:t>
      </w:r>
      <w:r w:rsidRPr="007919D7" w:rsidR="002D10D3">
        <w:rPr>
          <w:rFonts w:cstheme="majorBidi"/>
          <w:color w:val="000000" w:themeColor="text1"/>
        </w:rPr>
        <w:t xml:space="preserve"> </w:t>
      </w:r>
      <w:r w:rsidRPr="007919D7" w:rsidR="0081407E">
        <w:rPr>
          <w:rFonts w:cstheme="majorBidi"/>
          <w:color w:val="000000" w:themeColor="text1"/>
        </w:rPr>
        <w:t>określon</w:t>
      </w:r>
      <w:r w:rsidRPr="007919D7" w:rsidR="703295B6">
        <w:rPr>
          <w:rFonts w:cstheme="majorBidi"/>
          <w:color w:val="000000" w:themeColor="text1"/>
        </w:rPr>
        <w:t>o</w:t>
      </w:r>
      <w:r w:rsidRPr="007919D7" w:rsidR="0081407E">
        <w:rPr>
          <w:rFonts w:cstheme="majorBidi"/>
          <w:color w:val="000000" w:themeColor="text1"/>
        </w:rPr>
        <w:t xml:space="preserve"> w </w:t>
      </w:r>
      <w:r w:rsidRPr="007919D7" w:rsidR="00144687">
        <w:rPr>
          <w:rFonts w:cstheme="majorBidi"/>
          <w:color w:val="000000" w:themeColor="text1"/>
        </w:rPr>
        <w:t>Załącznik</w:t>
      </w:r>
      <w:r w:rsidRPr="007919D7" w:rsidR="0081407E">
        <w:rPr>
          <w:rFonts w:cstheme="majorBidi"/>
          <w:color w:val="000000" w:themeColor="text1"/>
        </w:rPr>
        <w:t>u nr 5 do Regulaminu</w:t>
      </w:r>
      <w:r w:rsidRPr="007919D7" w:rsidR="00755E78">
        <w:rPr>
          <w:rFonts w:cstheme="majorBidi"/>
          <w:color w:val="000000" w:themeColor="text1"/>
        </w:rPr>
        <w:t>;</w:t>
      </w:r>
      <w:bookmarkStart w:name="_Hlk53787180" w:id="5"/>
      <w:bookmarkEnd w:id="5"/>
    </w:p>
    <w:p w:rsidRPr="007919D7" w:rsidR="00EE4EA0" w:rsidP="002F5DA0" w:rsidRDefault="00E97971" w14:paraId="0CC2AC07" w14:textId="22F8DF2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007919D7">
        <w:rPr>
          <w:rFonts w:cstheme="majorBidi"/>
          <w:b/>
          <w:bCs/>
        </w:rPr>
        <w:t xml:space="preserve">Kryteria </w:t>
      </w:r>
      <w:r w:rsidRPr="007919D7" w:rsidR="00755E78">
        <w:rPr>
          <w:rFonts w:cstheme="majorBidi"/>
          <w:b/>
          <w:bCs/>
        </w:rPr>
        <w:t>Oceny Wniosków</w:t>
      </w:r>
      <w:r w:rsidRPr="007919D7">
        <w:rPr>
          <w:rFonts w:cstheme="majorBidi"/>
          <w:b/>
          <w:bCs/>
        </w:rPr>
        <w:t xml:space="preserve"> </w:t>
      </w:r>
      <w:r w:rsidRPr="007919D7" w:rsidR="00755E78">
        <w:rPr>
          <w:rFonts w:cstheme="majorBidi"/>
          <w:color w:val="000000" w:themeColor="text1"/>
        </w:rPr>
        <w:t xml:space="preserve">– oznacza </w:t>
      </w:r>
      <w:r w:rsidRPr="007919D7" w:rsidR="00304222">
        <w:rPr>
          <w:rFonts w:cstheme="majorBidi"/>
          <w:color w:val="000000" w:themeColor="text1"/>
        </w:rPr>
        <w:t>K</w:t>
      </w:r>
      <w:r w:rsidRPr="007919D7" w:rsidR="00755E78">
        <w:rPr>
          <w:rFonts w:cstheme="majorBidi"/>
          <w:color w:val="000000" w:themeColor="text1"/>
        </w:rPr>
        <w:t>ryteria, zgodnie z którymi Zamawiający i Zespół Oceniający dokona oceny złożonych przez Wnioskodawców Wniosków</w:t>
      </w:r>
      <w:r w:rsidRPr="007919D7" w:rsidR="00476C5F">
        <w:rPr>
          <w:rFonts w:cstheme="majorBidi"/>
          <w:color w:val="000000" w:themeColor="text1"/>
        </w:rPr>
        <w:t>;</w:t>
      </w:r>
    </w:p>
    <w:p w:rsidRPr="007919D7" w:rsidR="005F6961" w:rsidP="002F5DA0" w:rsidRDefault="005F6961" w14:paraId="234E45D6" w14:textId="67A0623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  <w:color w:val="000000" w:themeColor="text1"/>
        </w:rPr>
      </w:pPr>
      <w:r w:rsidRPr="007919D7">
        <w:rPr>
          <w:rFonts w:cstheme="majorBidi"/>
          <w:b/>
          <w:bCs/>
          <w:color w:val="000000" w:themeColor="text1"/>
        </w:rPr>
        <w:t>K</w:t>
      </w:r>
      <w:r w:rsidRPr="007919D7" w:rsidR="00305F0F">
        <w:rPr>
          <w:rFonts w:cstheme="majorBidi"/>
          <w:b/>
          <w:bCs/>
          <w:color w:val="000000" w:themeColor="text1"/>
        </w:rPr>
        <w:t>ryteria</w:t>
      </w:r>
      <w:r w:rsidRPr="007919D7" w:rsidR="00213FCA">
        <w:rPr>
          <w:rFonts w:cstheme="majorBidi"/>
          <w:b/>
          <w:bCs/>
          <w:color w:val="000000" w:themeColor="text1"/>
        </w:rPr>
        <w:t xml:space="preserve"> </w:t>
      </w:r>
      <w:r w:rsidRPr="007919D7" w:rsidR="00C03AB6">
        <w:rPr>
          <w:rFonts w:cstheme="majorBidi"/>
          <w:b/>
          <w:bCs/>
          <w:color w:val="000000" w:themeColor="text1"/>
        </w:rPr>
        <w:t xml:space="preserve">Selekcji </w:t>
      </w:r>
      <w:r w:rsidRPr="007919D7" w:rsidR="002F2172">
        <w:rPr>
          <w:rFonts w:cstheme="majorBidi"/>
          <w:bCs/>
          <w:color w:val="000000" w:themeColor="text1"/>
        </w:rPr>
        <w:t>–</w:t>
      </w:r>
      <w:r w:rsidRPr="007919D7" w:rsidR="00C03AB6">
        <w:rPr>
          <w:rFonts w:cstheme="majorBidi"/>
          <w:bCs/>
          <w:color w:val="000000" w:themeColor="text1"/>
        </w:rPr>
        <w:t xml:space="preserve"> </w:t>
      </w:r>
      <w:r w:rsidRPr="007919D7" w:rsidR="002F2172">
        <w:rPr>
          <w:rFonts w:cstheme="majorBidi"/>
          <w:color w:val="000000" w:themeColor="text1"/>
        </w:rPr>
        <w:t xml:space="preserve">oznacza </w:t>
      </w:r>
      <w:r w:rsidRPr="007919D7" w:rsidR="00304222">
        <w:rPr>
          <w:rFonts w:cstheme="majorBidi"/>
          <w:color w:val="000000" w:themeColor="text1"/>
        </w:rPr>
        <w:t>K</w:t>
      </w:r>
      <w:r w:rsidRPr="007919D7" w:rsidR="002F2172">
        <w:rPr>
          <w:rFonts w:cstheme="majorBidi"/>
          <w:color w:val="000000" w:themeColor="text1"/>
        </w:rPr>
        <w:t xml:space="preserve">ryteria, zgodnie z którymi Zamawiający i Zespół Oceniający dokona oceny złożonych przez </w:t>
      </w:r>
      <w:r w:rsidRPr="007919D7" w:rsidR="001B48AD">
        <w:rPr>
          <w:rFonts w:cstheme="majorBidi"/>
          <w:color w:val="000000" w:themeColor="text1"/>
        </w:rPr>
        <w:t>Wykonawców</w:t>
      </w:r>
      <w:r w:rsidRPr="007919D7" w:rsidR="002F2172">
        <w:rPr>
          <w:rFonts w:cstheme="majorBidi"/>
          <w:color w:val="000000" w:themeColor="text1"/>
        </w:rPr>
        <w:t xml:space="preserve"> Wyników Prac danego Etapu</w:t>
      </w:r>
      <w:r w:rsidRPr="007919D7" w:rsidR="00B073EA">
        <w:rPr>
          <w:rFonts w:cstheme="majorBidi"/>
          <w:color w:val="000000" w:themeColor="text1"/>
        </w:rPr>
        <w:t>;</w:t>
      </w:r>
    </w:p>
    <w:p w:rsidRPr="007919D7" w:rsidR="001233A3" w:rsidP="002F5DA0" w:rsidRDefault="001233A3" w14:paraId="1F548D7B" w14:textId="58BAF2F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b/>
          <w:bCs/>
        </w:rPr>
        <w:t xml:space="preserve">Lista Rankingowa </w:t>
      </w:r>
      <w:r w:rsidRPr="007919D7" w:rsidR="000B7089">
        <w:rPr>
          <w:bCs/>
        </w:rPr>
        <w:t>–</w:t>
      </w:r>
      <w:r w:rsidRPr="007919D7">
        <w:rPr>
          <w:b/>
          <w:bCs/>
        </w:rPr>
        <w:t xml:space="preserve"> </w:t>
      </w:r>
      <w:r w:rsidRPr="007919D7" w:rsidR="00293C9D">
        <w:t xml:space="preserve">oznacza dokument sporządzony przez Zespół Oceniający, wskazujący w ramach Postępowania – </w:t>
      </w:r>
      <w:r w:rsidRPr="007919D7" w:rsidR="001B65B1">
        <w:t xml:space="preserve">Wnioski </w:t>
      </w:r>
      <w:r w:rsidRPr="007919D7" w:rsidR="00293C9D">
        <w:t>przedstaw</w:t>
      </w:r>
      <w:r w:rsidRPr="007919D7" w:rsidR="00101269">
        <w:t>ione przez Wnioskodawców</w:t>
      </w:r>
      <w:r w:rsidRPr="007919D7" w:rsidR="000B7089">
        <w:t>, które nie podlegały odrzuceniu</w:t>
      </w:r>
      <w:r w:rsidRPr="007919D7" w:rsidR="00101269">
        <w:t>, zaś w </w:t>
      </w:r>
      <w:r w:rsidRPr="007919D7" w:rsidR="00293C9D">
        <w:t xml:space="preserve">ramach Umowy – </w:t>
      </w:r>
      <w:r w:rsidRPr="007919D7" w:rsidR="001B65B1">
        <w:t xml:space="preserve">Wyniki Prac Etapu </w:t>
      </w:r>
      <w:r w:rsidRPr="007919D7" w:rsidR="00293C9D">
        <w:t>Wykonawców, po dokonaniu oceny przez Zespół Oceniający, w kolejności od najwyżej ocenionego do najniżej ocenionego</w:t>
      </w:r>
      <w:r w:rsidRPr="007919D7" w:rsidR="00F3400E">
        <w:t xml:space="preserve">, </w:t>
      </w:r>
      <w:r w:rsidRPr="007919D7" w:rsidR="00812ECC">
        <w:t xml:space="preserve">zgodnie </w:t>
      </w:r>
      <w:r w:rsidRPr="007919D7" w:rsidR="00476C5F">
        <w:t xml:space="preserve">odpowiednio </w:t>
      </w:r>
      <w:r w:rsidRPr="007919D7" w:rsidR="00812ECC">
        <w:t>z</w:t>
      </w:r>
      <w:r w:rsidRPr="007919D7" w:rsidR="002D10D3">
        <w:t xml:space="preserve"> </w:t>
      </w:r>
      <w:r w:rsidRPr="007919D7" w:rsidR="006417EE">
        <w:t>Regulaminem</w:t>
      </w:r>
      <w:r w:rsidRPr="007919D7" w:rsidR="00476C5F">
        <w:t xml:space="preserve"> lub Umową</w:t>
      </w:r>
      <w:r w:rsidRPr="007919D7" w:rsidR="00293C9D">
        <w:t>; Lista Rankingowa jest sporządzana po ocenie Wniosków w ramach Postepowania, a następnie w ramach Umowy po</w:t>
      </w:r>
      <w:r w:rsidRPr="007919D7" w:rsidR="00C5503A">
        <w:t> </w:t>
      </w:r>
      <w:r w:rsidRPr="007919D7" w:rsidR="00367ACE">
        <w:t>Etapie I</w:t>
      </w:r>
      <w:r w:rsidRPr="007919D7" w:rsidR="00C36124">
        <w:t xml:space="preserve"> </w:t>
      </w:r>
      <w:proofErr w:type="spellStart"/>
      <w:r w:rsidRPr="007919D7" w:rsidR="00C36124">
        <w:t>i</w:t>
      </w:r>
      <w:proofErr w:type="spellEnd"/>
      <w:r w:rsidRPr="007919D7" w:rsidR="00C36124">
        <w:t xml:space="preserve"> w ramach Oceny Końcowej</w:t>
      </w:r>
      <w:r w:rsidRPr="007919D7" w:rsidR="00367ACE">
        <w:t xml:space="preserve">. W przypadku, jeśli w Etapie uczestniczy jeden </w:t>
      </w:r>
      <w:r w:rsidRPr="007919D7" w:rsidR="00535392">
        <w:t>Uczestnik Przedsięwzięcia</w:t>
      </w:r>
      <w:r w:rsidRPr="007919D7" w:rsidR="00367ACE">
        <w:t>, wskazany dokument zwany jest „rozstrzygnięciem Zespołu Oceniającego”</w:t>
      </w:r>
      <w:r w:rsidRPr="007919D7" w:rsidR="00B073EA">
        <w:t>;</w:t>
      </w:r>
    </w:p>
    <w:p w:rsidRPr="007919D7" w:rsidR="00D70DE9" w:rsidP="0022664E" w:rsidRDefault="00D70DE9" w14:paraId="61BCB761" w14:textId="3A905A2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rFonts w:cstheme="minorHAnsi"/>
          <w:b/>
          <w:color w:val="000000" w:themeColor="text1"/>
        </w:rPr>
        <w:lastRenderedPageBreak/>
        <w:t xml:space="preserve">Magazyn Ciepła </w:t>
      </w:r>
      <w:r w:rsidRPr="007919D7">
        <w:rPr>
          <w:rFonts w:cstheme="minorHAnsi"/>
          <w:color w:val="000000" w:themeColor="text1"/>
        </w:rPr>
        <w:t>– element instalacji projektowanych Systemów w postaci zasobnika energii</w:t>
      </w:r>
      <w:r w:rsidRPr="007919D7">
        <w:rPr>
          <w:rFonts w:cstheme="minorHAnsi"/>
          <w:bCs/>
          <w:color w:val="000000" w:themeColor="text1"/>
        </w:rPr>
        <w:t>, w którym przechowywana jest energia w postaci ciepła;</w:t>
      </w:r>
    </w:p>
    <w:p w:rsidRPr="007919D7" w:rsidR="00D70DE9" w:rsidP="00D70DE9" w:rsidRDefault="00D70DE9" w14:paraId="6308ABE5" w14:textId="1864F6F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rFonts w:cstheme="minorHAnsi"/>
          <w:b/>
          <w:color w:val="000000" w:themeColor="text1"/>
        </w:rPr>
        <w:t>Magazyn Chłodu</w:t>
      </w:r>
      <w:r w:rsidRPr="007919D7">
        <w:rPr>
          <w:rFonts w:cstheme="minorHAnsi"/>
          <w:bCs/>
          <w:color w:val="000000" w:themeColor="text1"/>
        </w:rPr>
        <w:t xml:space="preserve"> – </w:t>
      </w:r>
      <w:r w:rsidRPr="007919D7">
        <w:rPr>
          <w:rFonts w:cstheme="minorHAnsi"/>
          <w:color w:val="000000" w:themeColor="text1"/>
        </w:rPr>
        <w:t>element instalacji projektowanych Systemów w postaci zasobnika energii</w:t>
      </w:r>
      <w:r w:rsidRPr="007919D7">
        <w:rPr>
          <w:rFonts w:cstheme="minorHAnsi"/>
          <w:bCs/>
          <w:color w:val="000000" w:themeColor="text1"/>
        </w:rPr>
        <w:t>, w którym przechowywana jest energia w postaci chłodu;</w:t>
      </w:r>
    </w:p>
    <w:p w:rsidRPr="007919D7" w:rsidR="000127FC" w:rsidRDefault="001233A3" w14:paraId="20D15E6C" w14:textId="49FF365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b/>
          <w:bCs/>
        </w:rPr>
        <w:t>Materiały</w:t>
      </w:r>
      <w:r w:rsidRPr="007919D7">
        <w:t xml:space="preserve"> – oznacza wszelką dokumentację, materiały, informacje i opisane doświadczenia techniczne dotyczące </w:t>
      </w:r>
      <w:proofErr w:type="spellStart"/>
      <w:r w:rsidRPr="007919D7">
        <w:t>Background</w:t>
      </w:r>
      <w:proofErr w:type="spellEnd"/>
      <w:r w:rsidRPr="007919D7">
        <w:t xml:space="preserve"> IP, a niezbę</w:t>
      </w:r>
      <w:r w:rsidRPr="007919D7" w:rsidR="00671A99">
        <w:t xml:space="preserve">dne do swobodnego korzystania z </w:t>
      </w:r>
      <w:r w:rsidRPr="007919D7">
        <w:t xml:space="preserve">(w tym dowolnego modyfikowania) przedmiotów </w:t>
      </w:r>
      <w:proofErr w:type="spellStart"/>
      <w:r w:rsidRPr="007919D7">
        <w:t>Background</w:t>
      </w:r>
      <w:proofErr w:type="spellEnd"/>
      <w:r w:rsidRPr="007919D7" w:rsidR="00671A99">
        <w:t xml:space="preserve"> IP i Wyników Prac B+R </w:t>
      </w:r>
      <w:r w:rsidRPr="007919D7">
        <w:t xml:space="preserve">w zakresie określonym Umową, a w szczególności ich podstawowe założenia, opis techniczny, specyfikację oraz ich wizualizacje, kody źródłowe, wynikowe, maszynowe i inne, dokumentację projektową i techniczną; jeżeli Materiały podlegają lub będą podlegać ochronie prawnej, to do praw własności intelektualnej do Materiałów odpowiednio stosuje się postanowienia dotyczące </w:t>
      </w:r>
      <w:proofErr w:type="spellStart"/>
      <w:r w:rsidRPr="007919D7">
        <w:t>Background</w:t>
      </w:r>
      <w:proofErr w:type="spellEnd"/>
      <w:r w:rsidRPr="007919D7">
        <w:t xml:space="preserve"> IP, w tym w szczególności postanowienia </w:t>
      </w:r>
      <w:r w:rsidRPr="007919D7" w:rsidR="00AC1342">
        <w:t>Rozdziału V</w:t>
      </w:r>
      <w:r w:rsidRPr="007919D7" w:rsidR="00207215">
        <w:t>II</w:t>
      </w:r>
      <w:r w:rsidRPr="007919D7" w:rsidR="00AC1342">
        <w:t>. Umowy</w:t>
      </w:r>
      <w:r w:rsidRPr="007919D7">
        <w:t>;</w:t>
      </w:r>
    </w:p>
    <w:p w:rsidRPr="007919D7" w:rsidR="00D80FC5" w:rsidP="00EF5B96" w:rsidRDefault="00D80FC5" w14:paraId="5CC47342" w14:textId="5ED570E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7919D7">
        <w:rPr>
          <w:rFonts w:cstheme="minorHAnsi"/>
          <w:b/>
        </w:rPr>
        <w:t>Model I</w:t>
      </w:r>
      <w:r w:rsidRPr="007919D7">
        <w:rPr>
          <w:rFonts w:cstheme="minorHAnsi"/>
        </w:rPr>
        <w:t xml:space="preserve"> – zestaw parametrów opisujący Budynek Domu Jednorodzinnego, którego wskaźnik energii użytkowej wynosi (</w:t>
      </w:r>
      <w:proofErr w:type="spellStart"/>
      <w:r w:rsidRPr="007919D7">
        <w:rPr>
          <w:rFonts w:cstheme="minorHAnsi"/>
        </w:rPr>
        <w:t>E</w:t>
      </w:r>
      <w:r w:rsidRPr="007919D7">
        <w:rPr>
          <w:rFonts w:cstheme="minorHAnsi"/>
          <w:vertAlign w:val="subscript"/>
        </w:rPr>
        <w:t>uH+V</w:t>
      </w:r>
      <w:proofErr w:type="spellEnd"/>
      <w:r w:rsidRPr="007919D7">
        <w:rPr>
          <w:rFonts w:cstheme="minorHAnsi"/>
        </w:rPr>
        <w:t>) &lt; 20 kWh/m</w:t>
      </w:r>
      <w:r w:rsidRPr="007919D7">
        <w:rPr>
          <w:rFonts w:cstheme="minorHAnsi"/>
          <w:vertAlign w:val="superscript"/>
        </w:rPr>
        <w:t>2</w:t>
      </w:r>
      <w:r w:rsidRPr="007919D7">
        <w:rPr>
          <w:rFonts w:cstheme="minorHAnsi"/>
        </w:rPr>
        <w:t>/rok;</w:t>
      </w:r>
    </w:p>
    <w:p w:rsidRPr="007919D7" w:rsidR="00EF5B96" w:rsidP="00EF5B96" w:rsidRDefault="00D80FC5" w14:paraId="23B30FD4" w14:textId="3D59A6C3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7919D7">
        <w:rPr>
          <w:rFonts w:cstheme="minorHAnsi"/>
          <w:b/>
        </w:rPr>
        <w:t>Model II</w:t>
      </w:r>
      <w:r w:rsidRPr="007919D7">
        <w:rPr>
          <w:rFonts w:cstheme="minorHAnsi"/>
        </w:rPr>
        <w:t xml:space="preserve"> – zestaw parametrów opisujący Budynek Domu Jednorodzinnego, którego wskaźnik energii użytkowej wynosi (</w:t>
      </w:r>
      <w:proofErr w:type="spellStart"/>
      <w:r w:rsidRPr="007919D7">
        <w:rPr>
          <w:rFonts w:cstheme="minorHAnsi"/>
        </w:rPr>
        <w:t>E</w:t>
      </w:r>
      <w:r w:rsidRPr="007919D7">
        <w:rPr>
          <w:rFonts w:cstheme="minorHAnsi"/>
          <w:vertAlign w:val="subscript"/>
        </w:rPr>
        <w:t>uH+V</w:t>
      </w:r>
      <w:proofErr w:type="spellEnd"/>
      <w:r w:rsidRPr="007919D7">
        <w:rPr>
          <w:rFonts w:cstheme="minorHAnsi"/>
        </w:rPr>
        <w:t>)  &lt; 120 kWh/m</w:t>
      </w:r>
      <w:r w:rsidRPr="007919D7">
        <w:rPr>
          <w:rFonts w:cstheme="minorHAnsi"/>
          <w:vertAlign w:val="superscript"/>
        </w:rPr>
        <w:t>2</w:t>
      </w:r>
      <w:r w:rsidRPr="007919D7">
        <w:rPr>
          <w:rFonts w:cstheme="minorHAnsi"/>
        </w:rPr>
        <w:t>/rok;</w:t>
      </w:r>
    </w:p>
    <w:p w:rsidRPr="007919D7" w:rsidR="00D80FC5" w:rsidP="00EF5B96" w:rsidRDefault="00D80FC5" w14:paraId="39A4C43D" w14:textId="63279A1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rFonts w:cstheme="minorHAnsi"/>
          <w:b/>
        </w:rPr>
        <w:t>Model III</w:t>
      </w:r>
      <w:r w:rsidRPr="007919D7">
        <w:rPr>
          <w:rFonts w:cstheme="minorHAnsi"/>
        </w:rPr>
        <w:t xml:space="preserve"> – zestaw parametrów opisujący Budynek Biurowy, którego wskaźnik energii użytkowej wynosi (</w:t>
      </w:r>
      <w:proofErr w:type="spellStart"/>
      <w:r w:rsidRPr="007919D7">
        <w:rPr>
          <w:rFonts w:cstheme="minorHAnsi"/>
        </w:rPr>
        <w:t>E</w:t>
      </w:r>
      <w:r w:rsidRPr="007919D7">
        <w:rPr>
          <w:rFonts w:cstheme="minorHAnsi"/>
          <w:vertAlign w:val="subscript"/>
        </w:rPr>
        <w:t>uH+V</w:t>
      </w:r>
      <w:proofErr w:type="spellEnd"/>
      <w:r w:rsidRPr="007919D7">
        <w:rPr>
          <w:rFonts w:cstheme="minorHAnsi"/>
        </w:rPr>
        <w:t>) &lt; 40 kWh/m</w:t>
      </w:r>
      <w:r w:rsidRPr="007919D7">
        <w:rPr>
          <w:rFonts w:cstheme="minorHAnsi"/>
          <w:vertAlign w:val="superscript"/>
        </w:rPr>
        <w:t>2</w:t>
      </w:r>
      <w:r w:rsidRPr="007919D7">
        <w:rPr>
          <w:rFonts w:cstheme="minorHAnsi"/>
        </w:rPr>
        <w:t>/rok;</w:t>
      </w:r>
    </w:p>
    <w:p w:rsidRPr="007919D7" w:rsidR="001233A3" w:rsidP="002F5DA0" w:rsidRDefault="001233A3" w14:paraId="557248F7" w14:textId="085E654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NCBR</w:t>
      </w:r>
      <w:r w:rsidRPr="007919D7" w:rsidR="00293C9D">
        <w:rPr>
          <w:rFonts w:cstheme="majorBidi"/>
          <w:b/>
          <w:bCs/>
        </w:rPr>
        <w:t xml:space="preserve"> </w:t>
      </w:r>
      <w:r w:rsidRPr="007919D7" w:rsidR="00293C9D">
        <w:rPr>
          <w:rFonts w:cstheme="majorBidi"/>
        </w:rPr>
        <w:t>lub</w:t>
      </w:r>
      <w:r w:rsidRPr="007919D7" w:rsidR="00293C9D">
        <w:rPr>
          <w:rFonts w:cstheme="majorBidi"/>
          <w:b/>
          <w:bCs/>
        </w:rPr>
        <w:t xml:space="preserve"> Centrum</w:t>
      </w:r>
      <w:r w:rsidRPr="007919D7" w:rsidR="6A7299F2">
        <w:rPr>
          <w:rFonts w:cstheme="majorBidi"/>
          <w:b/>
          <w:bCs/>
        </w:rPr>
        <w:t xml:space="preserve"> lub Zamawiający</w:t>
      </w:r>
      <w:r w:rsidRPr="007919D7" w:rsidR="0075086F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 xml:space="preserve">– oznacza Narodowe Centrum Badań i Rozwoju </w:t>
      </w:r>
      <w:r w:rsidRPr="007919D7" w:rsidR="00101269">
        <w:rPr>
          <w:rFonts w:cstheme="majorBidi"/>
        </w:rPr>
        <w:t>z siedzibą w </w:t>
      </w:r>
      <w:r w:rsidRPr="007919D7" w:rsidR="00293C9D">
        <w:rPr>
          <w:rFonts w:cstheme="majorBidi"/>
        </w:rPr>
        <w:t>Warszawie (00–695), przy ul. Nowogrodzkiej 47a, posiadające numer REGON: 141032404 oraz</w:t>
      </w:r>
      <w:r w:rsidRPr="007919D7" w:rsidR="00C5503A">
        <w:rPr>
          <w:rFonts w:cstheme="majorBidi"/>
        </w:rPr>
        <w:t> </w:t>
      </w:r>
      <w:r w:rsidRPr="007919D7" w:rsidR="00293C9D">
        <w:rPr>
          <w:rFonts w:cstheme="majorBidi"/>
        </w:rPr>
        <w:t>numer NIP: 701-007-37-77;</w:t>
      </w:r>
    </w:p>
    <w:p w:rsidRPr="007919D7" w:rsidR="002D76F7" w:rsidP="002F5DA0" w:rsidRDefault="002D76F7" w14:paraId="2D37F0E6" w14:textId="7FDD2F4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Nieruchomość Demonstracyjna</w:t>
      </w:r>
      <w:r w:rsidRPr="007919D7" w:rsidR="5403FF6B">
        <w:rPr>
          <w:rFonts w:cstheme="majorBidi"/>
          <w:b/>
          <w:bCs/>
        </w:rPr>
        <w:t xml:space="preserve"> </w:t>
      </w:r>
      <w:r w:rsidRPr="007919D7" w:rsidR="5403FF6B">
        <w:rPr>
          <w:rFonts w:cstheme="majorBidi"/>
        </w:rPr>
        <w:t xml:space="preserve">albo </w:t>
      </w:r>
      <w:r w:rsidRPr="007919D7" w:rsidR="5403FF6B">
        <w:rPr>
          <w:rFonts w:cstheme="majorBidi"/>
          <w:b/>
          <w:bCs/>
        </w:rPr>
        <w:t>Lokalizacja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 xml:space="preserve">oznacza miejsce </w:t>
      </w:r>
      <w:r w:rsidRPr="007919D7" w:rsidR="00723D96">
        <w:rPr>
          <w:rFonts w:cstheme="majorBidi"/>
        </w:rPr>
        <w:t>instalacji</w:t>
      </w:r>
      <w:r w:rsidRPr="007919D7" w:rsidR="289B2806">
        <w:rPr>
          <w:rFonts w:cstheme="majorBidi"/>
        </w:rPr>
        <w:t xml:space="preserve"> </w:t>
      </w:r>
      <w:r w:rsidRPr="007919D7">
        <w:rPr>
          <w:rFonts w:cstheme="majorBidi"/>
        </w:rPr>
        <w:t>Demonstratora</w:t>
      </w:r>
      <w:r w:rsidRPr="007919D7" w:rsidR="00CE2A08">
        <w:rPr>
          <w:rFonts w:cstheme="majorBidi"/>
        </w:rPr>
        <w:t xml:space="preserve"> </w:t>
      </w:r>
      <w:r w:rsidRPr="007919D7" w:rsidR="00723D96">
        <w:rPr>
          <w:rFonts w:cstheme="majorBidi"/>
        </w:rPr>
        <w:t>Systemu</w:t>
      </w:r>
      <w:r w:rsidRPr="007919D7" w:rsidR="001766A5">
        <w:rPr>
          <w:rFonts w:cstheme="majorBidi"/>
        </w:rPr>
        <w:t xml:space="preserve"> na potrzeby jego oceny w ramach Oceny Końcowej</w:t>
      </w:r>
      <w:r w:rsidRPr="007919D7" w:rsidR="00964834">
        <w:rPr>
          <w:rFonts w:cstheme="majorBidi"/>
        </w:rPr>
        <w:t xml:space="preserve">, </w:t>
      </w:r>
      <w:r w:rsidRPr="007919D7" w:rsidR="00CE2A08">
        <w:rPr>
          <w:rFonts w:cstheme="majorBidi"/>
        </w:rPr>
        <w:t xml:space="preserve">posiadające cechy określone </w:t>
      </w:r>
      <w:r w:rsidRPr="007919D7" w:rsidR="0081407E">
        <w:rPr>
          <w:rFonts w:cstheme="majorBidi"/>
        </w:rPr>
        <w:t xml:space="preserve">zgodne ze specyfikacją </w:t>
      </w:r>
      <w:r w:rsidRPr="007919D7" w:rsidR="00CE2A08">
        <w:rPr>
          <w:rFonts w:cstheme="majorBidi"/>
        </w:rPr>
        <w:t xml:space="preserve">zawartą </w:t>
      </w:r>
      <w:r w:rsidRPr="007919D7" w:rsidR="0081407E">
        <w:rPr>
          <w:rFonts w:cstheme="majorBidi"/>
        </w:rPr>
        <w:t xml:space="preserve">w </w:t>
      </w:r>
      <w:r w:rsidRPr="007919D7" w:rsidR="00144687">
        <w:rPr>
          <w:rFonts w:cstheme="majorBidi"/>
        </w:rPr>
        <w:t>Załącznik</w:t>
      </w:r>
      <w:r w:rsidRPr="007919D7" w:rsidR="00601F54">
        <w:rPr>
          <w:rFonts w:cstheme="majorBidi"/>
        </w:rPr>
        <w:t xml:space="preserve">u nr </w:t>
      </w:r>
      <w:r w:rsidRPr="007919D7" w:rsidR="0081407E">
        <w:rPr>
          <w:rFonts w:cstheme="majorBidi"/>
        </w:rPr>
        <w:t>2</w:t>
      </w:r>
      <w:r w:rsidRPr="007919D7" w:rsidR="00601F54">
        <w:rPr>
          <w:rFonts w:cstheme="majorBidi"/>
        </w:rPr>
        <w:t xml:space="preserve"> do Regulaminu</w:t>
      </w:r>
      <w:r w:rsidRPr="007919D7" w:rsidR="00964834">
        <w:rPr>
          <w:rFonts w:cstheme="majorBidi"/>
        </w:rPr>
        <w:t>;</w:t>
      </w:r>
    </w:p>
    <w:p w:rsidRPr="007919D7" w:rsidR="00974F9D" w:rsidP="002F5DA0" w:rsidRDefault="00974F9D" w14:paraId="15295316" w14:textId="6605574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>Obciążenie</w:t>
      </w:r>
      <w:r w:rsidRPr="007919D7">
        <w:rPr>
          <w:rFonts w:cstheme="majorBidi"/>
        </w:rPr>
        <w:t xml:space="preserve"> - </w:t>
      </w:r>
      <w:r w:rsidRPr="007919D7" w:rsidR="00E108CA">
        <w:rPr>
          <w:rFonts w:cstheme="majorBidi"/>
        </w:rPr>
        <w:t>oznacza zastaw zwykły, skarbowy lub rejestrowy, zajęcie w</w:t>
      </w:r>
      <w:r w:rsidRPr="007919D7" w:rsidR="00093FB4">
        <w:rPr>
          <w:rFonts w:cstheme="majorBidi"/>
        </w:rPr>
        <w:t xml:space="preserve"> </w:t>
      </w:r>
      <w:r w:rsidRPr="007919D7" w:rsidR="00E108CA">
        <w:rPr>
          <w:rFonts w:cstheme="majorBidi"/>
        </w:rPr>
        <w:t>postępowaniu egzekucyjnym, opcję, prawo pierwokupu lub inne prawo pierwszeństwa albo jakiekolwiek inne prawo, obciążenie lub ograniczenie na rzecz osób trzecich o</w:t>
      </w:r>
      <w:r w:rsidRPr="007919D7" w:rsidR="00093FB4">
        <w:rPr>
          <w:rFonts w:cstheme="majorBidi"/>
        </w:rPr>
        <w:t xml:space="preserve"> </w:t>
      </w:r>
      <w:r w:rsidRPr="007919D7" w:rsidR="00E108CA">
        <w:rPr>
          <w:rFonts w:cstheme="majorBidi"/>
        </w:rPr>
        <w:t>charakterze rzeczowym lub obligacyjnym (w tym dzierżawa), w</w:t>
      </w:r>
      <w:r w:rsidRPr="007919D7" w:rsidR="00093FB4">
        <w:rPr>
          <w:rFonts w:cstheme="majorBidi"/>
        </w:rPr>
        <w:t xml:space="preserve"> </w:t>
      </w:r>
      <w:r w:rsidRPr="007919D7" w:rsidR="00E108CA">
        <w:rPr>
          <w:rFonts w:cstheme="majorBidi"/>
        </w:rPr>
        <w:t>tym licencję lub prawo o</w:t>
      </w:r>
      <w:r w:rsidRPr="007919D7" w:rsidR="00093FB4">
        <w:rPr>
          <w:rFonts w:cstheme="majorBidi"/>
        </w:rPr>
        <w:t xml:space="preserve"> </w:t>
      </w:r>
      <w:r w:rsidRPr="007919D7" w:rsidR="00E108CA">
        <w:rPr>
          <w:rFonts w:cstheme="majorBidi"/>
        </w:rPr>
        <w:t>podobnym charakterze;</w:t>
      </w:r>
    </w:p>
    <w:p w:rsidRPr="007919D7" w:rsidR="00BA124E" w:rsidP="002F5DA0" w:rsidRDefault="00BA124E" w14:paraId="0C19BEB2" w14:textId="1C22721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Ocena Końcowa </w:t>
      </w:r>
      <w:r w:rsidRPr="007919D7">
        <w:rPr>
          <w:rFonts w:cstheme="majorBidi"/>
        </w:rPr>
        <w:t xml:space="preserve">– zespół działań </w:t>
      </w:r>
      <w:r w:rsidRPr="007919D7" w:rsidR="000B7089">
        <w:rPr>
          <w:rFonts w:cstheme="majorBidi"/>
        </w:rPr>
        <w:t xml:space="preserve">NCBR </w:t>
      </w:r>
      <w:r w:rsidRPr="007919D7">
        <w:rPr>
          <w:rFonts w:cstheme="majorBidi"/>
        </w:rPr>
        <w:t xml:space="preserve">opisanych Umową, następujących w ramach zakończenia Etapu II, w zakresie których następuje </w:t>
      </w:r>
      <w:r w:rsidR="00270873">
        <w:rPr>
          <w:rFonts w:cstheme="majorBidi"/>
        </w:rPr>
        <w:t xml:space="preserve">w Strumieniu 1 </w:t>
      </w:r>
      <w:r w:rsidRPr="007919D7" w:rsidR="00F3400E">
        <w:rPr>
          <w:rFonts w:cstheme="majorBidi"/>
        </w:rPr>
        <w:t xml:space="preserve">weryfikacja końcowa Systemu </w:t>
      </w:r>
      <w:r w:rsidRPr="007919D7">
        <w:rPr>
          <w:rFonts w:cstheme="majorBidi"/>
        </w:rPr>
        <w:t xml:space="preserve">w związku z </w:t>
      </w:r>
      <w:r w:rsidRPr="007919D7" w:rsidR="009F752E">
        <w:rPr>
          <w:rFonts w:cstheme="majorBidi"/>
        </w:rPr>
        <w:t>oceną</w:t>
      </w:r>
      <w:r w:rsidRPr="007919D7">
        <w:rPr>
          <w:rFonts w:cstheme="majorBidi"/>
        </w:rPr>
        <w:t xml:space="preserve"> </w:t>
      </w:r>
      <w:r w:rsidRPr="007919D7" w:rsidR="00F3400E">
        <w:rPr>
          <w:rFonts w:cstheme="majorBidi"/>
        </w:rPr>
        <w:t>System</w:t>
      </w:r>
      <w:r w:rsidR="00270873">
        <w:rPr>
          <w:rFonts w:cstheme="majorBidi"/>
        </w:rPr>
        <w:t>u 1 i Systemu 2</w:t>
      </w:r>
      <w:r w:rsidRPr="007919D7" w:rsidR="00F3400E">
        <w:rPr>
          <w:rFonts w:cstheme="majorBidi"/>
        </w:rPr>
        <w:t xml:space="preserve"> </w:t>
      </w:r>
      <w:r w:rsidRPr="007919D7" w:rsidR="00E6739B">
        <w:rPr>
          <w:rFonts w:cstheme="majorBidi"/>
        </w:rPr>
        <w:t xml:space="preserve">dla </w:t>
      </w:r>
      <w:r w:rsidRPr="007919D7" w:rsidR="00F3400E">
        <w:rPr>
          <w:rFonts w:cstheme="majorBidi"/>
        </w:rPr>
        <w:t xml:space="preserve">Budynku </w:t>
      </w:r>
      <w:r w:rsidRPr="007919D7" w:rsidR="00E6739B">
        <w:rPr>
          <w:rFonts w:cstheme="majorBidi"/>
        </w:rPr>
        <w:t xml:space="preserve">Domu </w:t>
      </w:r>
      <w:r w:rsidRPr="007919D7" w:rsidR="00F3400E">
        <w:rPr>
          <w:rFonts w:cstheme="majorBidi"/>
        </w:rPr>
        <w:t xml:space="preserve">Jednorodzinnego oraz </w:t>
      </w:r>
      <w:r w:rsidR="00270873">
        <w:rPr>
          <w:rFonts w:cstheme="majorBidi"/>
        </w:rPr>
        <w:t xml:space="preserve">w Strumieniu 2 </w:t>
      </w:r>
      <w:r w:rsidRPr="007919D7" w:rsidR="00F3400E">
        <w:rPr>
          <w:rFonts w:cstheme="majorBidi"/>
        </w:rPr>
        <w:t xml:space="preserve">Systemu </w:t>
      </w:r>
      <w:r w:rsidR="00270873">
        <w:rPr>
          <w:rFonts w:cstheme="majorBidi"/>
        </w:rPr>
        <w:t xml:space="preserve">3 </w:t>
      </w:r>
      <w:r w:rsidRPr="007919D7" w:rsidR="00F3400E">
        <w:rPr>
          <w:rFonts w:cstheme="majorBidi"/>
        </w:rPr>
        <w:t xml:space="preserve">dla Budynku </w:t>
      </w:r>
      <w:r w:rsidRPr="007919D7" w:rsidR="00E6739B">
        <w:rPr>
          <w:rFonts w:cstheme="majorBidi"/>
        </w:rPr>
        <w:t>Biurowego</w:t>
      </w:r>
      <w:r w:rsidRPr="007919D7">
        <w:rPr>
          <w:rFonts w:cstheme="majorBidi"/>
        </w:rPr>
        <w:t xml:space="preserve">. Ocena Końcowa dokonywana jest zgodnie z Kryteriami opisanymi </w:t>
      </w:r>
      <w:r w:rsidRPr="007919D7" w:rsidR="00144687">
        <w:rPr>
          <w:rFonts w:cstheme="majorBidi"/>
        </w:rPr>
        <w:t>Załącznik</w:t>
      </w:r>
      <w:r w:rsidRPr="007919D7">
        <w:rPr>
          <w:rFonts w:cstheme="majorBidi"/>
        </w:rPr>
        <w:t xml:space="preserve">iem nr </w:t>
      </w:r>
      <w:r w:rsidRPr="007919D7" w:rsidR="0081407E">
        <w:rPr>
          <w:rFonts w:cstheme="majorBidi"/>
        </w:rPr>
        <w:t>5</w:t>
      </w:r>
      <w:r w:rsidRPr="007919D7">
        <w:rPr>
          <w:rFonts w:cstheme="majorBidi"/>
        </w:rPr>
        <w:t xml:space="preserve"> do Regulaminu;</w:t>
      </w:r>
    </w:p>
    <w:p w:rsidRPr="007919D7" w:rsidR="00BA124E" w:rsidP="002F5DA0" w:rsidRDefault="00BA124E" w14:paraId="6D5B6382" w14:textId="035E62A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Odbiór</w:t>
      </w:r>
      <w:r w:rsidRPr="007919D7">
        <w:rPr>
          <w:rFonts w:cstheme="majorBidi"/>
        </w:rPr>
        <w:t xml:space="preserve"> </w:t>
      </w:r>
      <w:r w:rsidRPr="007919D7">
        <w:rPr>
          <w:rFonts w:cstheme="majorBidi"/>
          <w:b/>
          <w:bCs/>
        </w:rPr>
        <w:t xml:space="preserve">Etapu </w:t>
      </w:r>
      <w:r w:rsidRPr="007919D7">
        <w:t>lub</w:t>
      </w:r>
      <w:r w:rsidRPr="007919D7">
        <w:rPr>
          <w:rFonts w:cstheme="majorBidi"/>
          <w:b/>
          <w:bCs/>
        </w:rPr>
        <w:t xml:space="preserve"> Odbiór</w:t>
      </w:r>
      <w:r w:rsidRPr="007919D7">
        <w:rPr>
          <w:rFonts w:cstheme="majorBidi"/>
        </w:rPr>
        <w:t xml:space="preserve"> – oznacza czynności mające na celu potwierdzenie zgodnego z Umową i Regulaminem oraz terminowego wywiązania się </w:t>
      </w:r>
      <w:r w:rsidRPr="007919D7" w:rsidR="62CD50F6">
        <w:rPr>
          <w:rFonts w:cstheme="majorBidi"/>
        </w:rPr>
        <w:t xml:space="preserve">z </w:t>
      </w:r>
      <w:r w:rsidRPr="007919D7">
        <w:rPr>
          <w:rFonts w:cstheme="majorBidi"/>
        </w:rPr>
        <w:t xml:space="preserve">obowiązków </w:t>
      </w:r>
      <w:r w:rsidRPr="007919D7" w:rsidR="40745204">
        <w:rPr>
          <w:rFonts w:cstheme="majorBidi"/>
        </w:rPr>
        <w:t xml:space="preserve">przez </w:t>
      </w:r>
      <w:r w:rsidRPr="007919D7">
        <w:rPr>
          <w:rFonts w:cstheme="majorBidi"/>
        </w:rPr>
        <w:t>Wykonawc</w:t>
      </w:r>
      <w:r w:rsidRPr="007919D7" w:rsidR="29A66B9D">
        <w:rPr>
          <w:rFonts w:cstheme="majorBidi"/>
        </w:rPr>
        <w:t>ę</w:t>
      </w:r>
      <w:r w:rsidRPr="007919D7">
        <w:rPr>
          <w:rFonts w:cstheme="majorBidi"/>
        </w:rPr>
        <w:t xml:space="preserve"> w ramach danego Etapu, na zasadach określonych w Umowie;</w:t>
      </w:r>
      <w:bookmarkStart w:name="_Hlk53787262" w:id="6"/>
      <w:bookmarkEnd w:id="6"/>
    </w:p>
    <w:p w:rsidRPr="007919D7" w:rsidR="6CE73FD1" w:rsidP="003C556D" w:rsidRDefault="006B67FF" w14:paraId="05F8E549" w14:textId="2688279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 xml:space="preserve">Okres Demonstracji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oznacza okres realizacji</w:t>
      </w:r>
      <w:r w:rsidRPr="007919D7" w:rsidR="00C16277">
        <w:rPr>
          <w:rFonts w:cstheme="majorBidi"/>
        </w:rPr>
        <w:t xml:space="preserve"> dodatkowych</w:t>
      </w:r>
      <w:r w:rsidRPr="007919D7">
        <w:rPr>
          <w:rFonts w:cstheme="majorBidi"/>
        </w:rPr>
        <w:t xml:space="preserve"> obowiązków Wykonawcy związanych z Demonstratorem wynoszący </w:t>
      </w:r>
      <w:r w:rsidRPr="007919D7" w:rsidR="002E245D">
        <w:rPr>
          <w:rFonts w:cstheme="majorBidi"/>
        </w:rPr>
        <w:t>dwa</w:t>
      </w:r>
      <w:r w:rsidRPr="007919D7" w:rsidR="00FD6B6A">
        <w:rPr>
          <w:rFonts w:cstheme="majorBidi"/>
        </w:rPr>
        <w:t xml:space="preserve"> lata</w:t>
      </w:r>
      <w:r w:rsidRPr="007919D7">
        <w:rPr>
          <w:rFonts w:cstheme="majorBidi"/>
        </w:rPr>
        <w:t xml:space="preserve"> od</w:t>
      </w:r>
      <w:r w:rsidRPr="007919D7" w:rsidR="6FB036F8">
        <w:rPr>
          <w:rFonts w:cstheme="majorBidi"/>
        </w:rPr>
        <w:t xml:space="preserve"> </w:t>
      </w:r>
      <w:r w:rsidRPr="007919D7" w:rsidR="1B01D9A6">
        <w:rPr>
          <w:rFonts w:cstheme="majorBidi"/>
        </w:rPr>
        <w:t xml:space="preserve">dnia </w:t>
      </w:r>
      <w:r w:rsidRPr="007919D7" w:rsidR="00E35CD0">
        <w:rPr>
          <w:rFonts w:cstheme="majorBidi"/>
        </w:rPr>
        <w:t>Odbioru Etapu II</w:t>
      </w:r>
      <w:r w:rsidRPr="007919D7">
        <w:rPr>
          <w:rFonts w:cstheme="majorBidi"/>
        </w:rPr>
        <w:t>;</w:t>
      </w:r>
      <w:r w:rsidRPr="007919D7" w:rsidR="00C10642">
        <w:t xml:space="preserve"> </w:t>
      </w:r>
    </w:p>
    <w:p w:rsidRPr="00871838" w:rsidR="00871838" w:rsidP="005B1F5D" w:rsidRDefault="00871838" w14:paraId="54465BFB" w14:textId="21E9962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871838">
        <w:rPr>
          <w:rFonts w:cstheme="majorBidi"/>
          <w:b/>
          <w:bCs/>
        </w:rPr>
        <w:t>Partner Strategiczny</w:t>
      </w:r>
      <w:r>
        <w:rPr>
          <w:rFonts w:cstheme="majorBidi"/>
        </w:rPr>
        <w:t xml:space="preserve"> – podmiot </w:t>
      </w:r>
      <w:r w:rsidR="00BE5044">
        <w:rPr>
          <w:rFonts w:cstheme="majorBidi"/>
        </w:rPr>
        <w:t>wybrany odrębnie od tego Postępowania</w:t>
      </w:r>
      <w:r>
        <w:rPr>
          <w:rFonts w:cstheme="majorBidi"/>
        </w:rPr>
        <w:t xml:space="preserve"> przez NCBR, u którego zostanie zainstalowany Demonstrator;</w:t>
      </w:r>
    </w:p>
    <w:p w:rsidRPr="007919D7" w:rsidR="005B1F5D" w:rsidP="005B1F5D" w:rsidRDefault="003B05F6" w14:paraId="1152159F" w14:textId="7DCD9E7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Plan Komercjalizacji</w:t>
      </w:r>
      <w:r w:rsidRPr="007919D7">
        <w:rPr>
          <w:rFonts w:cstheme="majorBidi"/>
          <w:bCs/>
        </w:rPr>
        <w:t xml:space="preserve"> –</w:t>
      </w:r>
      <w:r w:rsidRPr="007919D7">
        <w:rPr>
          <w:rFonts w:cstheme="majorBidi"/>
        </w:rPr>
        <w:t xml:space="preserve"> oznacza </w:t>
      </w:r>
      <w:r w:rsidRPr="007919D7" w:rsidR="00144687">
        <w:rPr>
          <w:rFonts w:cstheme="majorBidi"/>
        </w:rPr>
        <w:t>Załącznik</w:t>
      </w:r>
      <w:r w:rsidRPr="007919D7">
        <w:rPr>
          <w:rFonts w:cstheme="majorBidi"/>
        </w:rPr>
        <w:t xml:space="preserve"> do Wniosku uzasadniający propozycję zastosowania Wariantu B w przypadku danego </w:t>
      </w:r>
      <w:r w:rsidRPr="007919D7" w:rsidR="00483D6D">
        <w:rPr>
          <w:rFonts w:cstheme="majorBidi"/>
        </w:rPr>
        <w:t>Wykonawcy</w:t>
      </w:r>
      <w:r w:rsidRPr="007919D7">
        <w:rPr>
          <w:rFonts w:cstheme="majorBidi"/>
        </w:rPr>
        <w:t xml:space="preserve"> określający proaktywną politykę komercjalizacji Rozwiązania wraz z określeniem harmonogramu komercjalizacji i kamieni milowych, </w:t>
      </w:r>
      <w:r w:rsidRPr="007919D7" w:rsidR="00E8770E">
        <w:rPr>
          <w:rFonts w:cstheme="majorBidi"/>
        </w:rPr>
        <w:t xml:space="preserve">spełniający </w:t>
      </w:r>
      <w:r w:rsidRPr="007919D7" w:rsidR="20E961C1">
        <w:rPr>
          <w:rFonts w:cstheme="majorBidi"/>
        </w:rPr>
        <w:t>Wymagania</w:t>
      </w:r>
      <w:r w:rsidRPr="007919D7" w:rsidR="00E8770E">
        <w:rPr>
          <w:rFonts w:cstheme="majorBidi"/>
        </w:rPr>
        <w:t xml:space="preserve"> określone w </w:t>
      </w:r>
      <w:r w:rsidRPr="007919D7" w:rsidR="00144687">
        <w:rPr>
          <w:rFonts w:cstheme="majorBidi"/>
        </w:rPr>
        <w:t>Załącznik</w:t>
      </w:r>
      <w:r w:rsidRPr="007919D7" w:rsidR="00E8770E">
        <w:rPr>
          <w:rFonts w:cstheme="majorBidi"/>
        </w:rPr>
        <w:t>u nr 3 do Regulaminu</w:t>
      </w:r>
      <w:r w:rsidRPr="007919D7">
        <w:rPr>
          <w:rFonts w:cstheme="majorBidi"/>
        </w:rPr>
        <w:t>;</w:t>
      </w:r>
    </w:p>
    <w:p w:rsidRPr="007919D7" w:rsidR="004626BB" w:rsidP="002F5DA0" w:rsidRDefault="001233A3" w14:paraId="4358EBA3" w14:textId="727023B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Podwykonawca</w:t>
      </w:r>
      <w:r w:rsidRPr="007919D7">
        <w:rPr>
          <w:rFonts w:cstheme="majorBidi"/>
        </w:rPr>
        <w:t xml:space="preserve"> – oznacza osobę prawną, jednostkę organizacyjną niemającą osobowości prawnej, a także osobę fizyczną, realizującą określone rodzaje i ilości pracy związanej z</w:t>
      </w:r>
      <w:r w:rsidRPr="007919D7" w:rsidR="00C5503A">
        <w:rPr>
          <w:rFonts w:cstheme="majorBidi"/>
        </w:rPr>
        <w:t> </w:t>
      </w:r>
      <w:r w:rsidRPr="007919D7">
        <w:rPr>
          <w:rFonts w:cstheme="majorBidi"/>
        </w:rPr>
        <w:t>przedmiotem Umowy na podstawie umowy z Wykonawcą</w:t>
      </w:r>
      <w:r w:rsidRPr="007919D7" w:rsidR="00CC0056">
        <w:rPr>
          <w:rFonts w:cstheme="majorBidi"/>
        </w:rPr>
        <w:t xml:space="preserve">, w zakresie Prac B+R; na potrzeby </w:t>
      </w:r>
      <w:r w:rsidRPr="007919D7" w:rsidR="00EF4C70">
        <w:t xml:space="preserve">Przedsięwzięcia </w:t>
      </w:r>
      <w:r w:rsidRPr="007919D7" w:rsidR="00CC0056">
        <w:rPr>
          <w:rFonts w:cstheme="majorBidi"/>
        </w:rPr>
        <w:t>nie uznaje się za Podwykonawców dostawców urządzeń i usług nie będących wynikiem</w:t>
      </w:r>
      <w:r w:rsidRPr="007919D7" w:rsidR="00413BC5">
        <w:rPr>
          <w:rFonts w:cstheme="majorBidi"/>
        </w:rPr>
        <w:t xml:space="preserve"> ani częścią</w:t>
      </w:r>
      <w:r w:rsidRPr="007919D7" w:rsidR="00CC0056">
        <w:rPr>
          <w:rFonts w:cstheme="majorBidi"/>
        </w:rPr>
        <w:t xml:space="preserve"> Prac B+R</w:t>
      </w:r>
      <w:r w:rsidRPr="007919D7">
        <w:rPr>
          <w:rFonts w:cstheme="majorBidi"/>
        </w:rPr>
        <w:t xml:space="preserve">; </w:t>
      </w:r>
    </w:p>
    <w:p w:rsidRPr="007919D7" w:rsidR="00CF31D3" w:rsidP="002F5DA0" w:rsidRDefault="00CF31D3" w14:paraId="474E2221" w14:textId="2A15FF9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Postąpienie </w:t>
      </w:r>
      <w:r w:rsidRPr="007919D7">
        <w:rPr>
          <w:rFonts w:cstheme="majorBidi"/>
        </w:rPr>
        <w:t xml:space="preserve">– oznacza fakultatywne </w:t>
      </w:r>
      <w:r w:rsidRPr="007919D7" w:rsidR="00144687">
        <w:rPr>
          <w:rFonts w:cstheme="majorBidi"/>
        </w:rPr>
        <w:t xml:space="preserve">działanie </w:t>
      </w:r>
      <w:r w:rsidRPr="007919D7" w:rsidR="00483D6D">
        <w:rPr>
          <w:rFonts w:cstheme="majorBidi"/>
        </w:rPr>
        <w:t>Wykonawcy</w:t>
      </w:r>
      <w:r w:rsidRPr="007919D7">
        <w:rPr>
          <w:rFonts w:cstheme="majorBidi"/>
        </w:rPr>
        <w:t xml:space="preserve"> </w:t>
      </w:r>
      <w:r w:rsidRPr="007919D7" w:rsidR="00144687">
        <w:rPr>
          <w:rFonts w:cstheme="majorBidi"/>
        </w:rPr>
        <w:t>dokonywane w ramach aktualizacji Oferty i polegające na</w:t>
      </w:r>
      <w:r w:rsidRPr="007919D7">
        <w:rPr>
          <w:rFonts w:cstheme="majorBidi"/>
        </w:rPr>
        <w:t xml:space="preserve"> polepszeni</w:t>
      </w:r>
      <w:r w:rsidRPr="007919D7" w:rsidR="00144687">
        <w:rPr>
          <w:rFonts w:cstheme="majorBidi"/>
        </w:rPr>
        <w:t>u</w:t>
      </w:r>
      <w:r w:rsidRPr="007919D7">
        <w:rPr>
          <w:rFonts w:cstheme="majorBidi"/>
        </w:rPr>
        <w:t xml:space="preserve"> </w:t>
      </w:r>
      <w:r w:rsidRPr="007919D7" w:rsidR="00631411">
        <w:rPr>
          <w:rFonts w:cstheme="majorBidi"/>
        </w:rPr>
        <w:t xml:space="preserve">na korzyść NCBR warunków zawartych we </w:t>
      </w:r>
      <w:r w:rsidRPr="007919D7">
        <w:rPr>
          <w:rFonts w:cstheme="majorBidi"/>
        </w:rPr>
        <w:t xml:space="preserve">Wniosku i </w:t>
      </w:r>
      <w:r w:rsidRPr="007919D7" w:rsidR="00D26176">
        <w:rPr>
          <w:rFonts w:cstheme="majorBidi"/>
        </w:rPr>
        <w:t xml:space="preserve">ewentualnie </w:t>
      </w:r>
      <w:r w:rsidRPr="007919D7">
        <w:rPr>
          <w:rFonts w:cstheme="majorBidi"/>
        </w:rPr>
        <w:t>poprzednio złożony</w:t>
      </w:r>
      <w:r w:rsidRPr="007919D7" w:rsidR="00D26176">
        <w:rPr>
          <w:rFonts w:cstheme="majorBidi"/>
        </w:rPr>
        <w:t>m</w:t>
      </w:r>
      <w:r w:rsidRPr="007919D7">
        <w:rPr>
          <w:rFonts w:cstheme="majorBidi"/>
        </w:rPr>
        <w:t xml:space="preserve"> przez Wykonawcę </w:t>
      </w:r>
      <w:r w:rsidRPr="007919D7" w:rsidR="00D26176">
        <w:rPr>
          <w:rFonts w:cstheme="majorBidi"/>
        </w:rPr>
        <w:t>Postąpieniu</w:t>
      </w:r>
      <w:r w:rsidRPr="007919D7">
        <w:rPr>
          <w:rFonts w:cstheme="majorBidi"/>
        </w:rPr>
        <w:t>;</w:t>
      </w:r>
      <w:bookmarkStart w:name="_Hlk53787329" w:id="7"/>
      <w:bookmarkEnd w:id="7"/>
    </w:p>
    <w:p w:rsidRPr="007919D7" w:rsidR="001233A3" w:rsidP="002F5DA0" w:rsidRDefault="001233A3" w14:paraId="36D80FB8" w14:textId="3F6E854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7919D7">
        <w:rPr>
          <w:b/>
          <w:bCs/>
        </w:rPr>
        <w:t xml:space="preserve">Postępowanie </w:t>
      </w:r>
      <w:r w:rsidRPr="007919D7">
        <w:t>–</w:t>
      </w:r>
      <w:r w:rsidRPr="007919D7">
        <w:rPr>
          <w:b/>
          <w:bCs/>
        </w:rPr>
        <w:t xml:space="preserve"> </w:t>
      </w:r>
      <w:r w:rsidRPr="007919D7" w:rsidR="00293C9D">
        <w:rPr>
          <w:rFonts w:cstheme="majorBidi"/>
        </w:rPr>
        <w:t xml:space="preserve">oznacza postępowanie prowadzone w celu </w:t>
      </w:r>
      <w:r w:rsidRPr="007919D7" w:rsidR="00DD7799">
        <w:rPr>
          <w:rFonts w:cstheme="majorBidi"/>
        </w:rPr>
        <w:t xml:space="preserve">przeprowadzenia oceny Wniosków </w:t>
      </w:r>
      <w:r w:rsidRPr="007919D7" w:rsidR="00836153">
        <w:rPr>
          <w:rFonts w:cstheme="majorBidi"/>
        </w:rPr>
        <w:t>i</w:t>
      </w:r>
      <w:r w:rsidRPr="007919D7" w:rsidR="006C11EC">
        <w:rPr>
          <w:rFonts w:cstheme="majorBidi"/>
        </w:rPr>
        <w:t> </w:t>
      </w:r>
      <w:r w:rsidRPr="007919D7" w:rsidR="00293C9D">
        <w:rPr>
          <w:rFonts w:cstheme="majorBidi"/>
        </w:rPr>
        <w:t>wyłonienia Wnioskodawców, z którymi zostaną zawarte Umowy;</w:t>
      </w:r>
    </w:p>
    <w:p w:rsidRPr="007919D7" w:rsidR="001233A3" w:rsidP="002F5DA0" w:rsidRDefault="001233A3" w14:paraId="19DFE408" w14:textId="57BDA20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Prace B+R</w:t>
      </w:r>
      <w:r w:rsidRPr="007919D7" w:rsidR="00723D96">
        <w:rPr>
          <w:rFonts w:cstheme="majorBidi"/>
          <w:b/>
          <w:bCs/>
        </w:rPr>
        <w:t xml:space="preserve"> </w:t>
      </w:r>
      <w:r w:rsidRPr="007919D7" w:rsidR="00723D96">
        <w:rPr>
          <w:rFonts w:cstheme="majorBidi"/>
        </w:rPr>
        <w:t>albo</w:t>
      </w:r>
      <w:r w:rsidRPr="007919D7" w:rsidR="00662BC9">
        <w:rPr>
          <w:rFonts w:cstheme="majorBidi"/>
        </w:rPr>
        <w:t xml:space="preserve"> </w:t>
      </w:r>
      <w:r w:rsidRPr="007919D7" w:rsidR="00662BC9">
        <w:rPr>
          <w:rFonts w:cstheme="majorBidi"/>
          <w:b/>
          <w:bCs/>
        </w:rPr>
        <w:t xml:space="preserve">prace badawczo-rozwojowe </w:t>
      </w:r>
      <w:r w:rsidRPr="007919D7" w:rsidR="00662BC9">
        <w:rPr>
          <w:rFonts w:cstheme="majorBidi"/>
        </w:rPr>
        <w:t>albo</w:t>
      </w:r>
      <w:r w:rsidRPr="007919D7" w:rsidR="00662BC9">
        <w:rPr>
          <w:rFonts w:cstheme="majorBidi"/>
          <w:b/>
          <w:bCs/>
        </w:rPr>
        <w:t xml:space="preserve"> usługi badawcze i rozwojowe</w:t>
      </w:r>
      <w:r w:rsidRPr="007919D7" w:rsidR="00662BC9">
        <w:rPr>
          <w:rFonts w:cstheme="majorBidi"/>
        </w:rPr>
        <w:t xml:space="preserve"> </w:t>
      </w:r>
      <w:r w:rsidRPr="007919D7">
        <w:rPr>
          <w:rFonts w:cstheme="majorBidi"/>
        </w:rPr>
        <w:t>– oznacza prowadzon</w:t>
      </w:r>
      <w:r w:rsidRPr="007919D7" w:rsidR="00F15480">
        <w:rPr>
          <w:rFonts w:cstheme="majorBidi"/>
        </w:rPr>
        <w:t xml:space="preserve">e </w:t>
      </w:r>
      <w:r w:rsidRPr="007919D7">
        <w:rPr>
          <w:rFonts w:cstheme="majorBidi"/>
        </w:rPr>
        <w:t xml:space="preserve">przez Wykonawcę na podstawie Umowy </w:t>
      </w:r>
      <w:r w:rsidRPr="007919D7" w:rsidR="00F15480">
        <w:rPr>
          <w:rFonts w:cstheme="majorBidi"/>
        </w:rPr>
        <w:t>badania naukowe lub prace rozwojowe</w:t>
      </w:r>
      <w:r w:rsidRPr="007919D7">
        <w:rPr>
          <w:rFonts w:cstheme="majorBidi"/>
        </w:rPr>
        <w:t xml:space="preserve"> w rozumieniu </w:t>
      </w:r>
      <w:r w:rsidRPr="007919D7" w:rsidR="006A5FA3">
        <w:rPr>
          <w:rFonts w:cstheme="majorBidi"/>
        </w:rPr>
        <w:t xml:space="preserve">Ustawy </w:t>
      </w:r>
      <w:r w:rsidRPr="007919D7" w:rsidR="00F15480">
        <w:rPr>
          <w:rFonts w:cstheme="majorBidi"/>
        </w:rPr>
        <w:t xml:space="preserve">Prawo o szkolnictwie wyższym i nauce </w:t>
      </w:r>
      <w:r w:rsidRPr="007919D7" w:rsidR="007556C3">
        <w:rPr>
          <w:rFonts w:cstheme="majorBidi"/>
        </w:rPr>
        <w:t>(</w:t>
      </w:r>
      <w:r w:rsidRPr="007919D7">
        <w:rPr>
          <w:rFonts w:cstheme="majorBidi"/>
        </w:rPr>
        <w:t xml:space="preserve">ang. </w:t>
      </w:r>
      <w:proofErr w:type="spellStart"/>
      <w:r w:rsidRPr="007919D7">
        <w:rPr>
          <w:rFonts w:cstheme="majorBidi"/>
          <w:i/>
          <w:iCs/>
        </w:rPr>
        <w:t>research</w:t>
      </w:r>
      <w:proofErr w:type="spellEnd"/>
      <w:r w:rsidRPr="007919D7">
        <w:rPr>
          <w:rFonts w:cstheme="majorBidi"/>
          <w:i/>
          <w:iCs/>
        </w:rPr>
        <w:t xml:space="preserve"> and development</w:t>
      </w:r>
      <w:r w:rsidRPr="007919D7">
        <w:rPr>
          <w:rFonts w:cstheme="majorBidi"/>
        </w:rPr>
        <w:t>)</w:t>
      </w:r>
      <w:r w:rsidRPr="007919D7" w:rsidR="002E6B89">
        <w:rPr>
          <w:rFonts w:cstheme="majorBidi"/>
        </w:rPr>
        <w:t xml:space="preserve"> oraz </w:t>
      </w:r>
      <w:r w:rsidRPr="007919D7" w:rsidR="44304930">
        <w:rPr>
          <w:rFonts w:cstheme="majorBidi"/>
        </w:rPr>
        <w:t>art. 11 ust. 1 pkt 3 Ustawy PZP</w:t>
      </w:r>
      <w:r w:rsidRPr="007919D7">
        <w:rPr>
          <w:rFonts w:cstheme="majorBidi"/>
        </w:rPr>
        <w:t>;</w:t>
      </w:r>
    </w:p>
    <w:p w:rsidRPr="007919D7" w:rsidR="0064797B" w:rsidP="002F5DA0" w:rsidRDefault="001233A3" w14:paraId="59E4DCAB" w14:textId="492D6E4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Protokół Odbioru</w:t>
      </w:r>
      <w:r w:rsidRPr="007919D7">
        <w:t xml:space="preserve"> – oznacza pisemny </w:t>
      </w:r>
      <w:r w:rsidRPr="007919D7" w:rsidR="00F15480">
        <w:t>lub</w:t>
      </w:r>
      <w:r w:rsidRPr="007919D7">
        <w:t xml:space="preserve"> elektroniczny dokument potwierdzający </w:t>
      </w:r>
      <w:r w:rsidRPr="007919D7" w:rsidR="00863558">
        <w:t xml:space="preserve">odpowiednio </w:t>
      </w:r>
      <w:r w:rsidRPr="007919D7">
        <w:t xml:space="preserve">Odbiór Wyniku Prac </w:t>
      </w:r>
      <w:r w:rsidRPr="007919D7" w:rsidR="00FC28D5">
        <w:t xml:space="preserve">danego </w:t>
      </w:r>
      <w:r w:rsidRPr="007919D7" w:rsidR="004A3F0F">
        <w:t>Etapu</w:t>
      </w:r>
      <w:r w:rsidRPr="007919D7" w:rsidR="00723D96">
        <w:t xml:space="preserve"> albo Demonstratora</w:t>
      </w:r>
      <w:r w:rsidRPr="007919D7">
        <w:t>, zawierający co najmniej wyszczególnienie przedmiotu Odbioru oraz przyjęcie przedmiotu Odbioru bez uwag, z uwagami lub uzasadnioną odmowę Odbioru, zawarty pomiędzy NCBR a Wykonawcą;</w:t>
      </w:r>
    </w:p>
    <w:p w:rsidRPr="00CB12FE" w:rsidR="00FC1C31" w:rsidP="002F5DA0" w:rsidRDefault="00FC1C31" w14:paraId="696845FA" w14:textId="16E1773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rFonts w:ascii="Calibri" w:hAnsi="Calibri" w:eastAsia="Times New Roman" w:cs="Calibri"/>
          <w:b/>
          <w:bCs/>
          <w:lang w:eastAsia="pl-PL"/>
        </w:rPr>
        <w:t xml:space="preserve">Prototyp </w:t>
      </w:r>
      <w:r w:rsidRPr="007919D7">
        <w:rPr>
          <w:rFonts w:ascii="Calibri" w:hAnsi="Calibri" w:eastAsia="Times New Roman" w:cs="Calibri"/>
          <w:lang w:eastAsia="pl-PL"/>
        </w:rPr>
        <w:t xml:space="preserve">– </w:t>
      </w:r>
      <w:r w:rsidRPr="007919D7" w:rsidR="00E6739B">
        <w:rPr>
          <w:rFonts w:cstheme="minorHAnsi"/>
          <w:color w:val="000000" w:themeColor="text1"/>
        </w:rPr>
        <w:t>urządzenie będące wynikiem Prac B+R w Etapie I, stanowiące pierwowzór Systemu</w:t>
      </w:r>
      <w:r w:rsidRPr="007919D7" w:rsidDel="00E6739B" w:rsidR="00E6739B">
        <w:rPr>
          <w:rFonts w:cs="Calibri"/>
          <w:color w:val="000000" w:themeColor="text1"/>
        </w:rPr>
        <w:t xml:space="preserve"> </w:t>
      </w:r>
      <w:r w:rsidRPr="007919D7" w:rsidR="005B1F5D">
        <w:rPr>
          <w:rFonts w:cs="Calibri"/>
          <w:color w:val="000000" w:themeColor="text1"/>
        </w:rPr>
        <w:t>o cechach określonych w Załączniku nr 1 do Regulaminu</w:t>
      </w:r>
      <w:r w:rsidR="00CB12FE">
        <w:rPr>
          <w:rFonts w:cs="Calibri"/>
          <w:color w:val="000000" w:themeColor="text1"/>
        </w:rPr>
        <w:t>; w razie braku dookreślenia oznacza odpowiednio Prototyp A lub Prototyp B</w:t>
      </w:r>
      <w:r w:rsidRPr="007919D7">
        <w:rPr>
          <w:rFonts w:ascii="Calibri" w:hAnsi="Calibri" w:eastAsia="Times New Roman" w:cs="Calibri"/>
          <w:lang w:eastAsia="pl-PL"/>
        </w:rPr>
        <w:t>;</w:t>
      </w:r>
    </w:p>
    <w:p w:rsidR="00CB12FE" w:rsidP="002F5DA0" w:rsidRDefault="00CB12FE" w14:paraId="73F2802C" w14:textId="76230B1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CB12FE">
        <w:rPr>
          <w:b/>
          <w:bCs/>
        </w:rPr>
        <w:t>Prototyp A</w:t>
      </w:r>
      <w:r>
        <w:t xml:space="preserve"> – oznacza prototyp Systemu 1, czyli urządzenie spełniające wymagania określone w Załączniku nr 1 do Regulaminu dla Systemu 1, z pominięciem wymagań z kategorii „Demonstrator”,</w:t>
      </w:r>
    </w:p>
    <w:p w:rsidR="00CB12FE" w:rsidP="00CB12FE" w:rsidRDefault="00CB12FE" w14:paraId="3FF3963F" w14:textId="475A6EF0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CB12FE">
        <w:rPr>
          <w:b/>
          <w:bCs/>
        </w:rPr>
        <w:t>Prototyp B</w:t>
      </w:r>
      <w:r>
        <w:t xml:space="preserve"> – oznacza prototyp Systemu 3, czyli urządzenie spełniające wymagania określone w Załączniku nr 1 do Regulaminu dla Systemu 3, z pominięciem wymagań z kategorii „Demonstrator”,</w:t>
      </w:r>
    </w:p>
    <w:p w:rsidRPr="007919D7" w:rsidR="00C5503A" w:rsidP="002F5DA0" w:rsidRDefault="00C5503A" w14:paraId="08EA20F9" w14:textId="1FB75B4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 xml:space="preserve">Przedsięwzięcie </w:t>
      </w:r>
      <w:r w:rsidRPr="007919D7">
        <w:t xml:space="preserve">– </w:t>
      </w:r>
      <w:r w:rsidRPr="007919D7">
        <w:rPr>
          <w:rFonts w:cstheme="majorBidi"/>
        </w:rPr>
        <w:t xml:space="preserve">oznacza przedsięwzięcie </w:t>
      </w:r>
      <w:r w:rsidRPr="007919D7" w:rsidR="000C379A">
        <w:rPr>
          <w:rFonts w:cstheme="minorHAnsi"/>
        </w:rPr>
        <w:t xml:space="preserve">„Magazynowanie ciepła i chłodu” </w:t>
      </w:r>
      <w:r w:rsidRPr="007919D7" w:rsidR="0029318A">
        <w:rPr>
          <w:rFonts w:cstheme="majorBidi"/>
        </w:rPr>
        <w:t xml:space="preserve">realizowane w celu wyłonienia </w:t>
      </w:r>
      <w:r w:rsidRPr="007919D7" w:rsidR="003C556D">
        <w:rPr>
          <w:rFonts w:cstheme="majorBidi"/>
        </w:rPr>
        <w:t>Wykonawców</w:t>
      </w:r>
      <w:r w:rsidRPr="007919D7" w:rsidR="0029318A">
        <w:rPr>
          <w:rFonts w:cstheme="majorBidi"/>
        </w:rPr>
        <w:t xml:space="preserve">, którzy </w:t>
      </w:r>
      <w:r w:rsidRPr="007919D7" w:rsidR="00F36589">
        <w:rPr>
          <w:rFonts w:cstheme="majorBidi"/>
        </w:rPr>
        <w:t xml:space="preserve">następnie </w:t>
      </w:r>
      <w:r w:rsidRPr="007919D7" w:rsidR="0029318A">
        <w:rPr>
          <w:rFonts w:cstheme="majorBidi"/>
        </w:rPr>
        <w:t xml:space="preserve">opracują </w:t>
      </w:r>
      <w:r w:rsidRPr="007919D7" w:rsidR="003C556D">
        <w:rPr>
          <w:rFonts w:cstheme="majorBidi"/>
        </w:rPr>
        <w:t>Systemem</w:t>
      </w:r>
      <w:r w:rsidRPr="007919D7" w:rsidR="0029318A">
        <w:rPr>
          <w:rFonts w:cstheme="majorBidi"/>
        </w:rPr>
        <w:t xml:space="preserve"> </w:t>
      </w:r>
      <w:r w:rsidRPr="007919D7" w:rsidR="000C379A">
        <w:rPr>
          <w:rFonts w:cstheme="minorHAnsi"/>
        </w:rPr>
        <w:t>produkujący i dostarczający ciepło i chłód wykorzystujący magazynowanie energii w postaci ciepła i/lub chłodu w budynkach domów jednorodzinnego oraz budynku biurowym</w:t>
      </w:r>
      <w:r w:rsidRPr="007919D7" w:rsidR="000C379A">
        <w:rPr>
          <w:rFonts w:cstheme="majorBidi"/>
        </w:rPr>
        <w:t xml:space="preserve"> </w:t>
      </w:r>
      <w:r w:rsidRPr="007919D7">
        <w:rPr>
          <w:rFonts w:cstheme="majorBidi"/>
        </w:rPr>
        <w:t xml:space="preserve">W ramach </w:t>
      </w:r>
      <w:r w:rsidRPr="007919D7" w:rsidR="00EF4C70">
        <w:rPr>
          <w:rFonts w:cstheme="majorBidi"/>
        </w:rPr>
        <w:t xml:space="preserve">Przedsięwzięcia </w:t>
      </w:r>
      <w:r w:rsidRPr="007919D7">
        <w:rPr>
          <w:rFonts w:cstheme="majorBidi"/>
        </w:rPr>
        <w:t xml:space="preserve">mieści się Postępowanie zmierzające do wyłonienia </w:t>
      </w:r>
      <w:r w:rsidRPr="007919D7" w:rsidR="008E02D3">
        <w:rPr>
          <w:rFonts w:cstheme="majorBidi"/>
        </w:rPr>
        <w:t>Wnioskodawców</w:t>
      </w:r>
      <w:r w:rsidRPr="007919D7">
        <w:rPr>
          <w:rFonts w:cstheme="majorBidi"/>
        </w:rPr>
        <w:t xml:space="preserve">, z którymi zostanie zawarta </w:t>
      </w:r>
      <w:r w:rsidRPr="007919D7" w:rsidR="00E34CE5">
        <w:rPr>
          <w:rFonts w:cstheme="majorBidi"/>
        </w:rPr>
        <w:t>i </w:t>
      </w:r>
      <w:r w:rsidRPr="007919D7">
        <w:rPr>
          <w:rFonts w:cstheme="majorBidi"/>
        </w:rPr>
        <w:t>zrealizowana Umowa</w:t>
      </w:r>
      <w:r w:rsidRPr="007919D7" w:rsidR="003C556D">
        <w:rPr>
          <w:rFonts w:cstheme="majorBidi"/>
        </w:rPr>
        <w:t>;</w:t>
      </w:r>
    </w:p>
    <w:p w:rsidRPr="007919D7" w:rsidR="001233A3" w:rsidP="002F5DA0" w:rsidRDefault="001233A3" w14:paraId="6F61B54C" w14:textId="61620CD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name="_Hlk511661365" w:id="8"/>
      <w:r w:rsidRPr="007919D7">
        <w:rPr>
          <w:rFonts w:cstheme="majorBidi"/>
          <w:b/>
          <w:bCs/>
        </w:rPr>
        <w:t>Przychód z Komercjalizacji Wyników Prac B+R</w:t>
      </w:r>
      <w:r w:rsidRPr="007919D7">
        <w:rPr>
          <w:rFonts w:cstheme="majorBidi"/>
        </w:rPr>
        <w:t xml:space="preserve"> – oznacza przychód uzyskany przez Wykonawcę z</w:t>
      </w:r>
      <w:r w:rsidRPr="007919D7" w:rsidR="00D8434E">
        <w:rPr>
          <w:rFonts w:cstheme="majorBidi"/>
        </w:rPr>
        <w:t> </w:t>
      </w:r>
      <w:r w:rsidRPr="007919D7">
        <w:rPr>
          <w:rFonts w:cstheme="majorBidi"/>
        </w:rPr>
        <w:t>tytułu Komercjalizacji Wyników Prac B+R</w:t>
      </w:r>
      <w:r w:rsidRPr="007919D7" w:rsidR="00AD5AF1">
        <w:rPr>
          <w:rFonts w:cstheme="majorBidi"/>
        </w:rPr>
        <w:t>;</w:t>
      </w:r>
      <w:r w:rsidRPr="007919D7" w:rsidR="00791007">
        <w:rPr>
          <w:rFonts w:cstheme="majorBidi"/>
        </w:rPr>
        <w:t xml:space="preserve"> </w:t>
      </w:r>
      <w:bookmarkEnd w:id="8"/>
    </w:p>
    <w:p w:rsidRPr="007919D7" w:rsidR="001233A3" w:rsidP="002F5DA0" w:rsidRDefault="001233A3" w14:paraId="127529C3" w14:textId="4443658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Przychód z Komercjalizacji Technologii Zależnych</w:t>
      </w:r>
      <w:r w:rsidRPr="007919D7">
        <w:rPr>
          <w:rFonts w:cstheme="majorBidi"/>
        </w:rPr>
        <w:t xml:space="preserve"> – oznacza przychód uzyskany przez Wykonawcę z tytułu Komercjalizacji Technologii Zależnej;</w:t>
      </w:r>
    </w:p>
    <w:p w:rsidRPr="007919D7" w:rsidR="001233A3" w:rsidP="002F5DA0" w:rsidRDefault="005E056C" w14:paraId="33CFC8C6" w14:textId="1DCE5C0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Raport</w:t>
      </w:r>
      <w:r w:rsidRPr="007919D7" w:rsidR="00F12FB2">
        <w:rPr>
          <w:b/>
          <w:bCs/>
        </w:rPr>
        <w:t xml:space="preserve"> </w:t>
      </w:r>
      <w:r w:rsidRPr="007919D7" w:rsidR="001233A3">
        <w:rPr>
          <w:b/>
          <w:bCs/>
        </w:rPr>
        <w:t xml:space="preserve">z Oceny </w:t>
      </w:r>
      <w:r w:rsidRPr="007919D7" w:rsidR="001233A3">
        <w:rPr>
          <w:bCs/>
        </w:rPr>
        <w:t xml:space="preserve">– </w:t>
      </w:r>
      <w:r w:rsidRPr="007919D7" w:rsidR="001233A3">
        <w:t xml:space="preserve">oznacza pisemny dokument zawierający opis i podsumowanie </w:t>
      </w:r>
      <w:r w:rsidRPr="007919D7" w:rsidR="00F12FB2">
        <w:t xml:space="preserve">przebiegu oceny Wniosku </w:t>
      </w:r>
      <w:r w:rsidRPr="007919D7" w:rsidR="001233A3">
        <w:t>dokonan</w:t>
      </w:r>
      <w:r w:rsidRPr="007919D7" w:rsidR="00F12FB2">
        <w:t>ej</w:t>
      </w:r>
      <w:r w:rsidRPr="007919D7" w:rsidR="001233A3">
        <w:t xml:space="preserve"> przez Zespół Oceniający</w:t>
      </w:r>
      <w:r w:rsidRPr="007919D7" w:rsidR="0065207A">
        <w:t xml:space="preserve"> w ramach Postępowania, oraz </w:t>
      </w:r>
      <w:r w:rsidRPr="007919D7" w:rsidR="001233A3">
        <w:t xml:space="preserve">Wyników Prac </w:t>
      </w:r>
      <w:r w:rsidRPr="007919D7" w:rsidR="00D8434E">
        <w:t xml:space="preserve">Etapu </w:t>
      </w:r>
      <w:r w:rsidRPr="007919D7" w:rsidR="00F12FB2">
        <w:t>Wykonawcy</w:t>
      </w:r>
      <w:r w:rsidRPr="007919D7" w:rsidR="00EF4C70">
        <w:t xml:space="preserve"> </w:t>
      </w:r>
      <w:r w:rsidRPr="007919D7" w:rsidR="001233A3">
        <w:t>w ramach Selekcji</w:t>
      </w:r>
      <w:r w:rsidRPr="007919D7" w:rsidR="0065207A">
        <w:t xml:space="preserve"> w trakcie wykonywania Umowy</w:t>
      </w:r>
      <w:r w:rsidRPr="007919D7" w:rsidR="00F3400E">
        <w:t xml:space="preserve">, </w:t>
      </w:r>
      <w:r w:rsidRPr="007919D7" w:rsidR="001233A3">
        <w:t>w szczególności wskazujący</w:t>
      </w:r>
      <w:r w:rsidRPr="007919D7" w:rsidR="002D10D3">
        <w:t xml:space="preserve"> </w:t>
      </w:r>
      <w:r w:rsidRPr="007919D7" w:rsidR="001233A3">
        <w:t xml:space="preserve">rezultaty </w:t>
      </w:r>
      <w:r w:rsidRPr="007919D7" w:rsidR="00F12FB2">
        <w:t xml:space="preserve">analizy Wniosku i </w:t>
      </w:r>
      <w:r w:rsidRPr="007919D7" w:rsidR="001233A3">
        <w:t xml:space="preserve">Wyników Prac </w:t>
      </w:r>
      <w:r w:rsidRPr="007919D7" w:rsidR="00D8434E">
        <w:t xml:space="preserve">Etapu </w:t>
      </w:r>
      <w:r w:rsidRPr="007919D7" w:rsidR="00F12FB2">
        <w:t>Wykonawcy</w:t>
      </w:r>
      <w:r w:rsidRPr="007919D7" w:rsidR="00244985">
        <w:t xml:space="preserve"> </w:t>
      </w:r>
      <w:r w:rsidRPr="007919D7" w:rsidR="00F12FB2">
        <w:t xml:space="preserve">pod kątem spełnienia Kryteriów </w:t>
      </w:r>
      <w:r w:rsidRPr="007919D7" w:rsidR="00E772FB">
        <w:t>wraz z przypisanymi punktami</w:t>
      </w:r>
      <w:r w:rsidRPr="007919D7" w:rsidR="00413BC5">
        <w:t xml:space="preserve"> (jeśli przedmiot oceny został dopuszczony do oceny merytorycznej)</w:t>
      </w:r>
      <w:r w:rsidRPr="007919D7" w:rsidR="00986E05">
        <w:t xml:space="preserve"> sporządzany każdorazowo </w:t>
      </w:r>
      <w:r w:rsidRPr="007919D7" w:rsidR="0065207A">
        <w:t>odpowiednio w ramach oceny Wniosku lub</w:t>
      </w:r>
      <w:r w:rsidRPr="007919D7" w:rsidR="00F12FB2">
        <w:t xml:space="preserve"> Selekcji</w:t>
      </w:r>
      <w:r w:rsidRPr="007919D7" w:rsidR="001233A3">
        <w:t>;</w:t>
      </w:r>
    </w:p>
    <w:p w:rsidRPr="007919D7" w:rsidR="001233A3" w:rsidP="002F5DA0" w:rsidRDefault="001233A3" w14:paraId="1107B78D" w14:textId="583534B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b/>
          <w:bCs/>
        </w:rPr>
        <w:t xml:space="preserve">Regulamin </w:t>
      </w:r>
      <w:r w:rsidRPr="007919D7">
        <w:rPr>
          <w:bCs/>
        </w:rPr>
        <w:t>–</w:t>
      </w:r>
      <w:r w:rsidRPr="007919D7">
        <w:t xml:space="preserve"> oznacza </w:t>
      </w:r>
      <w:r w:rsidRPr="007919D7" w:rsidR="00834FE0">
        <w:t xml:space="preserve">Regulamin przeprowadzenia </w:t>
      </w:r>
      <w:r w:rsidRPr="007919D7" w:rsidR="004024B5">
        <w:t xml:space="preserve">Postępowania </w:t>
      </w:r>
      <w:r w:rsidRPr="007919D7" w:rsidR="00834FE0">
        <w:t>o udzielenie zamówienia na usługi badawczo-rozwojowe w ramach Przedsięwzięcia: „</w:t>
      </w:r>
      <w:r w:rsidRPr="007919D7" w:rsidR="007B1117">
        <w:rPr>
          <w:rFonts w:cstheme="minorHAnsi"/>
        </w:rPr>
        <w:t>Magazynowanie ciepła i chłodu</w:t>
      </w:r>
      <w:r w:rsidRPr="007919D7" w:rsidR="00834FE0">
        <w:t>”</w:t>
      </w:r>
      <w:r w:rsidRPr="007919D7">
        <w:t>, na</w:t>
      </w:r>
      <w:r w:rsidRPr="007919D7" w:rsidR="00244985">
        <w:t> </w:t>
      </w:r>
      <w:r w:rsidRPr="007919D7">
        <w:t xml:space="preserve">podstawie którego </w:t>
      </w:r>
      <w:r w:rsidRPr="007919D7" w:rsidR="00834FE0">
        <w:t>prowadzone jest</w:t>
      </w:r>
      <w:r w:rsidRPr="007919D7">
        <w:t xml:space="preserve"> Postępowanie;</w:t>
      </w:r>
    </w:p>
    <w:p w:rsidRPr="007919D7" w:rsidR="007364CA" w:rsidP="002F5DA0" w:rsidRDefault="007364CA" w14:paraId="1EC92F7A" w14:textId="2F9A1FC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b/>
          <w:bCs/>
        </w:rPr>
        <w:t xml:space="preserve">RODO </w:t>
      </w:r>
      <w:r w:rsidRPr="007919D7">
        <w:rPr>
          <w:bCs/>
        </w:rPr>
        <w:t>–</w:t>
      </w:r>
      <w:r w:rsidRPr="007919D7">
        <w:rPr>
          <w:b/>
          <w:bCs/>
        </w:rPr>
        <w:t xml:space="preserve"> </w:t>
      </w:r>
      <w:r w:rsidRPr="007919D7"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Pr="007919D7" w:rsidR="002D328F" w:rsidP="002F5DA0" w:rsidRDefault="002D328F" w14:paraId="099923A7" w14:textId="59673C6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Rozporządzenie </w:t>
      </w:r>
      <w:proofErr w:type="spellStart"/>
      <w:r w:rsidRPr="007919D7" w:rsidR="00C13DDD">
        <w:rPr>
          <w:rFonts w:cstheme="majorBidi"/>
          <w:b/>
          <w:bCs/>
        </w:rPr>
        <w:t>MNiSW</w:t>
      </w:r>
      <w:proofErr w:type="spellEnd"/>
      <w:r w:rsidRPr="007919D7" w:rsidR="00C13DDD">
        <w:rPr>
          <w:rFonts w:cstheme="majorBidi"/>
          <w:b/>
          <w:bCs/>
        </w:rPr>
        <w:t xml:space="preserve"> w sprawie szczegółowego trybu realizacji zadań NCBR</w:t>
      </w:r>
      <w:r w:rsidRPr="007919D7" w:rsidR="002D10D3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– oznacza Rozporządzenie Ministra Nauki i Szkolnictwa Wyższego z dnia 17 września 2010 r. w sprawie szczegółowego trybu realizacji zadań Narodowego Centrum Badań i Rozwoju (Dz. U. z 2010 r., Nr 178, poz. 1200);</w:t>
      </w:r>
      <w:r w:rsidRPr="007919D7" w:rsidR="002D10D3">
        <w:rPr>
          <w:rFonts w:cstheme="majorBidi"/>
        </w:rPr>
        <w:t xml:space="preserve"> </w:t>
      </w:r>
    </w:p>
    <w:p w:rsidRPr="007919D7" w:rsidR="001233A3" w:rsidP="002F5DA0" w:rsidRDefault="001233A3" w14:paraId="18DDA790" w14:textId="3B12DF2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Selekcja </w:t>
      </w:r>
      <w:r w:rsidRPr="007919D7">
        <w:rPr>
          <w:rFonts w:cstheme="majorBidi"/>
        </w:rPr>
        <w:t xml:space="preserve">– zespół działań opisanych Umową, następujących w ramach zakończenia </w:t>
      </w:r>
      <w:r w:rsidRPr="007919D7" w:rsidR="00361867">
        <w:rPr>
          <w:rFonts w:cstheme="majorBidi"/>
        </w:rPr>
        <w:t>Etapu I</w:t>
      </w:r>
      <w:r w:rsidRPr="007919D7">
        <w:rPr>
          <w:rFonts w:cstheme="majorBidi"/>
        </w:rPr>
        <w:t xml:space="preserve">, w zakresie których następuje określenie </w:t>
      </w:r>
      <w:r w:rsidRPr="007919D7" w:rsidR="00483D6D">
        <w:rPr>
          <w:rFonts w:cstheme="majorBidi"/>
        </w:rPr>
        <w:t>Wykonawców</w:t>
      </w:r>
      <w:r w:rsidRPr="007919D7">
        <w:rPr>
          <w:rFonts w:cstheme="majorBidi"/>
        </w:rPr>
        <w:t>, którzy zostaną dopuszczeni do dalszego wykonania Umowy oraz tych, którzy nie zostają d</w:t>
      </w:r>
      <w:r w:rsidRPr="007919D7" w:rsidR="006D1D91">
        <w:rPr>
          <w:rFonts w:cstheme="majorBidi"/>
        </w:rPr>
        <w:t>opuszczeni do</w:t>
      </w:r>
      <w:r w:rsidRPr="007919D7" w:rsidR="00244985">
        <w:rPr>
          <w:rFonts w:cstheme="majorBidi"/>
        </w:rPr>
        <w:t> </w:t>
      </w:r>
      <w:r w:rsidRPr="007919D7" w:rsidR="006D1D91">
        <w:rPr>
          <w:rFonts w:cstheme="majorBidi"/>
        </w:rPr>
        <w:t xml:space="preserve">realizacji </w:t>
      </w:r>
      <w:r w:rsidRPr="007919D7" w:rsidR="00723D96">
        <w:rPr>
          <w:rFonts w:cstheme="majorBidi"/>
        </w:rPr>
        <w:t>Etapu II</w:t>
      </w:r>
      <w:r w:rsidRPr="007919D7" w:rsidR="006D1D91">
        <w:rPr>
          <w:rFonts w:cstheme="majorBidi"/>
        </w:rPr>
        <w:t xml:space="preserve"> Etapów odpowiednich im U</w:t>
      </w:r>
      <w:r w:rsidRPr="007919D7">
        <w:rPr>
          <w:rFonts w:cstheme="majorBidi"/>
        </w:rPr>
        <w:t>mów</w:t>
      </w:r>
      <w:r w:rsidRPr="007919D7" w:rsidR="00B073EA">
        <w:rPr>
          <w:rFonts w:cstheme="majorBidi"/>
        </w:rPr>
        <w:t>;</w:t>
      </w:r>
    </w:p>
    <w:p w:rsidRPr="007919D7" w:rsidR="004E38A6" w:rsidP="002F5DA0" w:rsidRDefault="004E38A6" w14:paraId="0A72115D" w14:textId="3DA0A87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Selekcja </w:t>
      </w:r>
      <w:r w:rsidRPr="007919D7" w:rsidR="00D8434E">
        <w:rPr>
          <w:rFonts w:cstheme="majorBidi"/>
          <w:b/>
          <w:bCs/>
        </w:rPr>
        <w:t>Etapu I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 xml:space="preserve">oznacza Selekcję następującą na zakończenie </w:t>
      </w:r>
      <w:r w:rsidRPr="007919D7" w:rsidR="00D8434E">
        <w:rPr>
          <w:rFonts w:cstheme="majorBidi"/>
        </w:rPr>
        <w:t>Etapu I</w:t>
      </w:r>
      <w:r w:rsidRPr="007919D7" w:rsidR="003B2799">
        <w:rPr>
          <w:rFonts w:cstheme="majorBidi"/>
        </w:rPr>
        <w:t xml:space="preserve"> w ramach danego Strumienia</w:t>
      </w:r>
      <w:r w:rsidRPr="007919D7">
        <w:rPr>
          <w:rFonts w:cstheme="majorBidi"/>
        </w:rPr>
        <w:t xml:space="preserve">, przed rozpoczęciem </w:t>
      </w:r>
      <w:r w:rsidRPr="007919D7" w:rsidR="00B073EA">
        <w:rPr>
          <w:rFonts w:cstheme="majorBidi"/>
        </w:rPr>
        <w:t>Etapu </w:t>
      </w:r>
      <w:r w:rsidRPr="007919D7" w:rsidR="00D8434E">
        <w:rPr>
          <w:rFonts w:cstheme="majorBidi"/>
        </w:rPr>
        <w:t>II</w:t>
      </w:r>
      <w:r w:rsidRPr="007919D7">
        <w:rPr>
          <w:rFonts w:cstheme="majorBidi"/>
        </w:rPr>
        <w:t>;</w:t>
      </w:r>
    </w:p>
    <w:p w:rsidRPr="007919D7" w:rsidR="007D1FA1" w:rsidP="002F5DA0" w:rsidRDefault="007D1FA1" w14:paraId="3EA20A2A" w14:textId="13367DB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Siła Wyższa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oznacza nagłe i nieprzewidziane, pomimo należytej staranności, okoliczności niezależne od Stron, takie jak katastrofa naturalna, stan wojenny lub strajk powszechny</w:t>
      </w:r>
      <w:r w:rsidRPr="007919D7" w:rsidR="00E91A4B">
        <w:rPr>
          <w:rFonts w:cstheme="majorBidi"/>
        </w:rPr>
        <w:t>, z wyłączeniem stanu epidemii wywołanego wirusem SARS CoV-2</w:t>
      </w:r>
      <w:r w:rsidRPr="007919D7">
        <w:rPr>
          <w:rFonts w:cstheme="majorBidi"/>
        </w:rPr>
        <w:t>;</w:t>
      </w:r>
    </w:p>
    <w:p w:rsidRPr="007919D7" w:rsidR="001233A3" w:rsidP="002F5DA0" w:rsidRDefault="001233A3" w14:paraId="696CBF4D" w14:textId="7592E34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Strona </w:t>
      </w:r>
      <w:r w:rsidRPr="007919D7">
        <w:rPr>
          <w:rFonts w:cstheme="majorBidi"/>
        </w:rPr>
        <w:t xml:space="preserve">– oznacza z osobna każdą ze Stron Umowy, tj. NCBR </w:t>
      </w:r>
      <w:r w:rsidRPr="007919D7">
        <w:t xml:space="preserve">oraz </w:t>
      </w:r>
      <w:r w:rsidRPr="007919D7">
        <w:rPr>
          <w:rFonts w:cstheme="majorBidi"/>
        </w:rPr>
        <w:t>Wykonawcę;</w:t>
      </w:r>
    </w:p>
    <w:p w:rsidRPr="007919D7" w:rsidR="00CD30C3" w:rsidP="002F5DA0" w:rsidRDefault="00CD30C3" w14:paraId="0BF3E935" w14:textId="34FB1B9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Strona internetowa Centrum – </w:t>
      </w:r>
      <w:r w:rsidRPr="007919D7">
        <w:rPr>
          <w:rFonts w:cstheme="majorBidi"/>
        </w:rPr>
        <w:t xml:space="preserve">oznacza </w:t>
      </w:r>
      <w:r w:rsidRPr="007919D7">
        <w:t>stronę internetow</w:t>
      </w:r>
      <w:r w:rsidRPr="007919D7" w:rsidR="6845A7FB">
        <w:t>ą</w:t>
      </w:r>
      <w:r w:rsidRPr="007919D7">
        <w:t xml:space="preserve"> znajdując</w:t>
      </w:r>
      <w:r w:rsidRPr="007919D7" w:rsidR="10338DAE">
        <w:t>ą</w:t>
      </w:r>
      <w:r w:rsidRPr="007919D7">
        <w:t xml:space="preserve"> się pod adresem </w:t>
      </w:r>
      <w:hyperlink r:id="rId11">
        <w:r w:rsidRPr="007919D7" w:rsidR="00197D97">
          <w:rPr>
            <w:rStyle w:val="Hipercze"/>
          </w:rPr>
          <w:t>www.bip.ncbr.gov.pl</w:t>
        </w:r>
      </w:hyperlink>
      <w:r w:rsidRPr="007919D7">
        <w:t>;</w:t>
      </w:r>
    </w:p>
    <w:p w:rsidRPr="004D5774" w:rsidR="004D5774" w:rsidP="002F5DA0" w:rsidRDefault="004D5774" w14:paraId="7C511ACA" w14:textId="64B90C8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4D5774">
        <w:rPr>
          <w:rFonts w:cstheme="majorBidi"/>
          <w:b/>
          <w:bCs/>
        </w:rPr>
        <w:t>Strumień</w:t>
      </w:r>
      <w:r>
        <w:rPr>
          <w:rFonts w:cstheme="majorBidi"/>
        </w:rPr>
        <w:t xml:space="preserve"> – oznacza Strumień 1 albo Strumień 2, przy zastosowaniu pojęcia zapisanego w liczbie mnogiej oznacza oba Strumienie;</w:t>
      </w:r>
    </w:p>
    <w:p w:rsidRPr="007919D7" w:rsidR="000127FC" w:rsidP="002F5DA0" w:rsidRDefault="000127FC" w14:paraId="205F654D" w14:textId="49FFFB1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 xml:space="preserve">Strumień 1 </w:t>
      </w:r>
      <w:r w:rsidRPr="007919D7" w:rsidR="00D70DE9">
        <w:rPr>
          <w:rFonts w:cstheme="majorBidi"/>
        </w:rPr>
        <w:t>–</w:t>
      </w:r>
      <w:r w:rsidRPr="007919D7" w:rsidR="00D80FC5">
        <w:rPr>
          <w:rFonts w:cstheme="minorHAnsi"/>
          <w:color w:val="000000" w:themeColor="text1"/>
        </w:rPr>
        <w:t xml:space="preserve"> wyodrębniona część prac, działania (w tym prace badawczo-rozwojowe) poświęcona opracowaniu Systemu 1 oraz Systemu 2. Efektem Prac B+R w Strumieniu 1 jest opracowanie Projektów obu Systemów, Prototypu A (w ramach Etapu I) oraz Demonstratora A i Demonstratora A’ (w ramach Etapu II);</w:t>
      </w:r>
    </w:p>
    <w:p w:rsidRPr="007919D7" w:rsidR="000127FC" w:rsidP="002F5DA0" w:rsidRDefault="000127FC" w14:paraId="6F34BC3F" w14:textId="0C352C3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Str</w:t>
      </w:r>
      <w:r w:rsidRPr="007919D7">
        <w:rPr>
          <w:rFonts w:cstheme="majorBidi"/>
          <w:b/>
        </w:rPr>
        <w:t>umień 2</w:t>
      </w:r>
      <w:r w:rsidRPr="007919D7" w:rsidR="00D80FC5">
        <w:rPr>
          <w:rFonts w:cstheme="majorBidi"/>
        </w:rPr>
        <w:t xml:space="preserve"> </w:t>
      </w:r>
      <w:r w:rsidRPr="007919D7" w:rsidR="00D70DE9">
        <w:rPr>
          <w:rFonts w:cstheme="majorBidi"/>
        </w:rPr>
        <w:t>–</w:t>
      </w:r>
      <w:r w:rsidRPr="007919D7" w:rsidR="00D80FC5">
        <w:rPr>
          <w:rFonts w:cstheme="majorBidi"/>
        </w:rPr>
        <w:t xml:space="preserve"> wyodrębniona część prac, działania (w tym prace badawczo-rozwojowe) poświęcona opracowaniu Systemu 3. Efektem Prac B+R w Strumieniu 2 jest opracowanie Projektu Systemu 3, Prototypu B (w ramach Etapu I) oraz Demonstratora B (w ramach Etapu II);</w:t>
      </w:r>
    </w:p>
    <w:p w:rsidRPr="007919D7" w:rsidR="009F60DB" w:rsidP="0022664E" w:rsidRDefault="00BF30D2" w14:paraId="57A1707F" w14:textId="4CD84FE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</w:rPr>
        <w:t>System</w:t>
      </w:r>
      <w:r w:rsidRPr="007919D7">
        <w:rPr>
          <w:rFonts w:cstheme="majorBidi"/>
        </w:rPr>
        <w:t xml:space="preserve"> </w:t>
      </w:r>
      <w:r w:rsidRPr="007919D7" w:rsidR="00D70DE9">
        <w:rPr>
          <w:rFonts w:cstheme="majorBidi"/>
        </w:rPr>
        <w:t>–</w:t>
      </w:r>
      <w:r w:rsidRPr="007919D7" w:rsidR="008542CB">
        <w:rPr>
          <w:rFonts w:cstheme="majorBidi"/>
        </w:rPr>
        <w:t xml:space="preserve"> </w:t>
      </w:r>
      <w:r w:rsidR="0032126B">
        <w:rPr>
          <w:rFonts w:cstheme="majorBidi"/>
        </w:rPr>
        <w:t xml:space="preserve">oznacza technologię w przedmiocie </w:t>
      </w:r>
      <w:r w:rsidRPr="007919D7" w:rsidR="00BB2FE2">
        <w:rPr>
          <w:rFonts w:cstheme="majorBidi"/>
        </w:rPr>
        <w:t>zestaw</w:t>
      </w:r>
      <w:r w:rsidR="0032126B">
        <w:rPr>
          <w:rFonts w:cstheme="majorBidi"/>
        </w:rPr>
        <w:t>u</w:t>
      </w:r>
      <w:r w:rsidRPr="007919D7" w:rsidR="00BB2FE2">
        <w:rPr>
          <w:rFonts w:cstheme="majorBidi"/>
        </w:rPr>
        <w:t xml:space="preserve"> specjalistycznych elementów/komponentów tworzących funkcjonalną całość służącą do dostarczania budynkom określonej ilości ciepła na potrzeby CO i CWU oraz określonej ilości chłodu na potrzeby CH, wykorzystująca magazyn ciepła i/lub chłodu. System produkuje ciepło i chłód, magazynuje ciepło i/lub chłód, a następnie dostarcza ciepło i</w:t>
      </w:r>
      <w:r w:rsidRPr="007919D7" w:rsidR="00D80FC5">
        <w:rPr>
          <w:rFonts w:cstheme="majorBidi"/>
        </w:rPr>
        <w:t>/lub</w:t>
      </w:r>
      <w:r w:rsidRPr="007919D7" w:rsidR="00BB2FE2">
        <w:rPr>
          <w:rFonts w:cstheme="majorBidi"/>
        </w:rPr>
        <w:t xml:space="preserve"> chłód;</w:t>
      </w:r>
    </w:p>
    <w:p w:rsidRPr="007919D7" w:rsidR="009F60DB" w:rsidP="0022664E" w:rsidRDefault="009F60DB" w14:paraId="171B515A" w14:textId="36D0051D">
      <w:pPr>
        <w:pStyle w:val="Tekstpodstawowy1"/>
        <w:numPr>
          <w:ilvl w:val="0"/>
          <w:numId w:val="4"/>
        </w:numPr>
        <w:spacing w:before="60" w:after="60"/>
        <w:ind w:left="426" w:hanging="426"/>
        <w:rPr>
          <w:rFonts w:asciiTheme="minorHAnsi" w:hAnsiTheme="minorHAnsi" w:eastAsiaTheme="minorHAnsi" w:cstheme="majorBidi"/>
          <w:sz w:val="22"/>
          <w:szCs w:val="22"/>
        </w:rPr>
      </w:pPr>
      <w:r w:rsidRPr="007919D7">
        <w:rPr>
          <w:rFonts w:asciiTheme="minorHAnsi" w:hAnsiTheme="minorHAnsi" w:eastAsiaTheme="minorHAnsi" w:cstheme="majorBidi"/>
          <w:b/>
          <w:sz w:val="22"/>
          <w:szCs w:val="22"/>
        </w:rPr>
        <w:t>System 1</w:t>
      </w:r>
      <w:r w:rsidRPr="007919D7">
        <w:rPr>
          <w:rFonts w:asciiTheme="minorHAnsi" w:hAnsiTheme="minorHAnsi" w:eastAsiaTheme="minorHAnsi" w:cstheme="majorBidi"/>
          <w:sz w:val="22"/>
          <w:szCs w:val="22"/>
        </w:rPr>
        <w:t xml:space="preserve"> – System opracowany dla Budynku Domu Jednorodzinnego, który charakteryzuje się parametrami technicznymi wyszczególnionymi w pkt. 3.1.1. wg Modelu I, które zostały opisane w  Załączniku nr 1 do Regulaminu; </w:t>
      </w:r>
    </w:p>
    <w:p w:rsidRPr="007919D7" w:rsidR="009F60DB" w:rsidP="0022664E" w:rsidRDefault="009F60DB" w14:paraId="0E0CA27F" w14:textId="45AB0B25">
      <w:pPr>
        <w:pStyle w:val="Tekstpodstawowy1"/>
        <w:numPr>
          <w:ilvl w:val="0"/>
          <w:numId w:val="4"/>
        </w:numPr>
        <w:spacing w:before="60" w:after="60"/>
        <w:ind w:left="426" w:hanging="426"/>
        <w:rPr>
          <w:rFonts w:asciiTheme="minorHAnsi" w:hAnsiTheme="minorHAnsi" w:eastAsiaTheme="minorHAnsi" w:cstheme="majorBidi"/>
          <w:sz w:val="22"/>
          <w:szCs w:val="22"/>
        </w:rPr>
      </w:pPr>
      <w:r w:rsidRPr="007919D7">
        <w:rPr>
          <w:rFonts w:asciiTheme="minorHAnsi" w:hAnsiTheme="minorHAnsi" w:eastAsiaTheme="minorHAnsi" w:cstheme="majorBidi"/>
          <w:b/>
          <w:sz w:val="22"/>
          <w:szCs w:val="22"/>
        </w:rPr>
        <w:t>System 2</w:t>
      </w:r>
      <w:r w:rsidRPr="007919D7">
        <w:rPr>
          <w:rFonts w:asciiTheme="minorHAnsi" w:hAnsiTheme="minorHAnsi" w:eastAsiaTheme="minorHAnsi" w:cstheme="majorBidi"/>
          <w:sz w:val="22"/>
          <w:szCs w:val="22"/>
        </w:rPr>
        <w:t xml:space="preserve"> – System opracowywany dla Budynku Domu Jednorodzinnego, który charakteryzuje się parametrami technicznymi wyszczególnionymi w pkt. 3.1.2. wg Modelu II, które zostały opisane w  Załączniku nr 1 do Regulaminu;</w:t>
      </w:r>
    </w:p>
    <w:p w:rsidRPr="007919D7" w:rsidR="0064797B" w:rsidP="0022664E" w:rsidRDefault="009F60DB" w14:paraId="22C70C60" w14:textId="1D835D22">
      <w:pPr>
        <w:pStyle w:val="Tekstpodstawowy1"/>
        <w:numPr>
          <w:ilvl w:val="0"/>
          <w:numId w:val="4"/>
        </w:numPr>
        <w:spacing w:before="60" w:after="60"/>
        <w:ind w:left="426" w:hanging="426"/>
        <w:rPr>
          <w:rFonts w:asciiTheme="minorHAnsi" w:hAnsiTheme="minorHAnsi" w:eastAsiaTheme="minorHAnsi" w:cstheme="majorBidi"/>
          <w:sz w:val="22"/>
          <w:szCs w:val="22"/>
        </w:rPr>
      </w:pPr>
      <w:r w:rsidRPr="007919D7">
        <w:rPr>
          <w:rFonts w:asciiTheme="minorHAnsi" w:hAnsiTheme="minorHAnsi" w:eastAsiaTheme="minorHAnsi" w:cstheme="majorBidi"/>
          <w:b/>
          <w:sz w:val="22"/>
          <w:szCs w:val="22"/>
        </w:rPr>
        <w:t>System 3</w:t>
      </w:r>
      <w:r w:rsidRPr="007919D7">
        <w:rPr>
          <w:rFonts w:asciiTheme="minorHAnsi" w:hAnsiTheme="minorHAnsi" w:eastAsiaTheme="minorHAnsi" w:cstheme="majorBidi"/>
          <w:sz w:val="22"/>
          <w:szCs w:val="22"/>
        </w:rPr>
        <w:t xml:space="preserve"> – System opracowywany dla Budynku Biurowego, bez wymogu dostarczenia Ciepłej Wody Użytkowej, charakteryzujący się parametrami technicznymi wyszczególnionymi w pkt. 4.1.1. wg Modelu III, które zostały opisane w  Załączniku nr 1 do Regulaminu;</w:t>
      </w:r>
    </w:p>
    <w:p w:rsidRPr="007919D7" w:rsidR="005B1F5D" w:rsidP="008542CB" w:rsidRDefault="005B1F5D" w14:paraId="1EF05AA6" w14:textId="0DE7B353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Style w:val="Domylnaczcionkaakapitu1"/>
          <w:b/>
          <w:bCs/>
          <w:color w:val="000000" w:themeColor="text1"/>
          <w:lang w:eastAsia="pl-PL"/>
        </w:rPr>
        <w:t xml:space="preserve">System </w:t>
      </w:r>
      <w:r w:rsidRPr="007919D7" w:rsidR="00E73AC8">
        <w:rPr>
          <w:rStyle w:val="Domylnaczcionkaakapitu1"/>
          <w:b/>
          <w:bCs/>
          <w:color w:val="000000" w:themeColor="text1"/>
          <w:lang w:eastAsia="pl-PL"/>
        </w:rPr>
        <w:t>Automatyki</w:t>
      </w:r>
      <w:r w:rsidRPr="007919D7">
        <w:rPr>
          <w:rStyle w:val="Domylnaczcionkaakapitu1"/>
          <w:b/>
          <w:bCs/>
          <w:color w:val="000000" w:themeColor="text1"/>
          <w:lang w:eastAsia="pl-PL"/>
        </w:rPr>
        <w:t xml:space="preserve"> </w:t>
      </w:r>
      <w:r w:rsidRPr="007919D7" w:rsidR="00D05A99">
        <w:rPr>
          <w:rFonts w:cstheme="majorBidi"/>
        </w:rPr>
        <w:t>–</w:t>
      </w:r>
      <w:r w:rsidRPr="007919D7">
        <w:rPr>
          <w:rFonts w:cs="Calibri"/>
          <w:b/>
          <w:bCs/>
        </w:rPr>
        <w:t xml:space="preserve"> </w:t>
      </w:r>
      <w:r w:rsidRPr="007919D7" w:rsidR="00BB2FE2">
        <w:rPr>
          <w:rFonts w:cstheme="minorHAnsi"/>
          <w:color w:val="000000" w:themeColor="text1"/>
        </w:rPr>
        <w:t>system kontroli urządzenia, który jest centralnym miejscem sterowania całego urządzenia, pełni funkcje nadzorczą, sterującą, odczytu oraz monitorującą</w:t>
      </w:r>
      <w:r w:rsidRPr="007919D7" w:rsidR="00D174EE">
        <w:rPr>
          <w:rFonts w:cs="Calibri"/>
        </w:rPr>
        <w:t>;</w:t>
      </w:r>
    </w:p>
    <w:p w:rsidRPr="007919D7" w:rsidR="001233A3" w:rsidP="002F5DA0" w:rsidRDefault="001233A3" w14:paraId="0C866ABC" w14:textId="4AD80C4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Technologia Zależna</w:t>
      </w:r>
      <w:r w:rsidRPr="007919D7">
        <w:rPr>
          <w:rFonts w:cstheme="majorBidi"/>
        </w:rPr>
        <w:t xml:space="preserve"> – </w:t>
      </w:r>
      <w:r w:rsidRPr="007919D7">
        <w:t>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:rsidRPr="007919D7" w:rsidR="001233A3" w:rsidP="002F5DA0" w:rsidRDefault="005E6BC1" w14:paraId="1BB974E2" w14:textId="47251D2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>Termin Doręczenia Wyników Prac Etapu</w:t>
      </w:r>
      <w:r w:rsidRPr="007919D7" w:rsidR="001233A3">
        <w:rPr>
          <w:rFonts w:cstheme="majorBidi"/>
          <w:b/>
          <w:bCs/>
        </w:rPr>
        <w:t xml:space="preserve"> </w:t>
      </w:r>
      <w:r w:rsidRPr="007919D7" w:rsidR="001233A3">
        <w:rPr>
          <w:rFonts w:cstheme="majorBidi"/>
        </w:rPr>
        <w:t xml:space="preserve">– oznacza określony w Harmonogramie </w:t>
      </w:r>
      <w:r w:rsidRPr="007919D7" w:rsidR="00EF4C70">
        <w:t xml:space="preserve">Przedsięwzięcia </w:t>
      </w:r>
      <w:r w:rsidRPr="007919D7" w:rsidR="001233A3">
        <w:rPr>
          <w:rFonts w:cstheme="majorBidi"/>
        </w:rPr>
        <w:t xml:space="preserve">dla danego Etapu termin na doręczenie </w:t>
      </w:r>
      <w:r w:rsidRPr="007919D7" w:rsidR="00213FCA">
        <w:rPr>
          <w:rFonts w:cstheme="majorBidi"/>
        </w:rPr>
        <w:t>Zamawiającemu</w:t>
      </w:r>
      <w:r w:rsidRPr="007919D7" w:rsidR="001233A3">
        <w:rPr>
          <w:rFonts w:cstheme="majorBidi"/>
        </w:rPr>
        <w:t xml:space="preserve"> Wyników Prac</w:t>
      </w:r>
      <w:r w:rsidRPr="007919D7" w:rsidR="00FC4123">
        <w:rPr>
          <w:rFonts w:cstheme="majorBidi"/>
        </w:rPr>
        <w:t xml:space="preserve"> Etapu</w:t>
      </w:r>
      <w:r w:rsidRPr="007919D7" w:rsidR="001233A3">
        <w:rPr>
          <w:rFonts w:cstheme="majorBidi"/>
        </w:rPr>
        <w:t xml:space="preserve"> oraz innych dokumentów wymaganych </w:t>
      </w:r>
      <w:r w:rsidRPr="007919D7" w:rsidR="00213FCA">
        <w:rPr>
          <w:rFonts w:cstheme="majorBidi"/>
        </w:rPr>
        <w:t>w</w:t>
      </w:r>
      <w:r w:rsidRPr="007919D7" w:rsidR="001233A3">
        <w:rPr>
          <w:rFonts w:cstheme="majorBidi"/>
        </w:rPr>
        <w:t xml:space="preserve"> </w:t>
      </w:r>
      <w:r w:rsidRPr="007919D7" w:rsidR="00C94A78">
        <w:rPr>
          <w:rFonts w:cstheme="majorBidi"/>
        </w:rPr>
        <w:t>dan</w:t>
      </w:r>
      <w:r w:rsidRPr="007919D7" w:rsidR="00213FCA">
        <w:rPr>
          <w:rFonts w:cstheme="majorBidi"/>
        </w:rPr>
        <w:t>ym</w:t>
      </w:r>
      <w:r w:rsidRPr="007919D7" w:rsidR="00C94A78">
        <w:rPr>
          <w:rFonts w:cstheme="majorBidi"/>
        </w:rPr>
        <w:t xml:space="preserve"> Etap</w:t>
      </w:r>
      <w:r w:rsidRPr="007919D7" w:rsidR="00213FCA">
        <w:rPr>
          <w:rFonts w:cstheme="majorBidi"/>
        </w:rPr>
        <w:t>ie</w:t>
      </w:r>
      <w:r w:rsidRPr="007919D7" w:rsidR="00C94A78">
        <w:rPr>
          <w:rFonts w:cstheme="majorBidi"/>
        </w:rPr>
        <w:t>;</w:t>
      </w:r>
    </w:p>
    <w:p w:rsidRPr="007919D7" w:rsidR="00AA65BE" w:rsidP="002F5DA0" w:rsidRDefault="00AA65BE" w14:paraId="7BE4824D" w14:textId="61831BC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007919D7">
        <w:rPr>
          <w:rFonts w:cstheme="majorBidi"/>
          <w:b/>
          <w:bCs/>
        </w:rPr>
        <w:t xml:space="preserve">Testy </w:t>
      </w:r>
      <w:r w:rsidRPr="007919D7">
        <w:rPr>
          <w:rFonts w:cstheme="majorBidi"/>
          <w:bCs/>
        </w:rPr>
        <w:t>–</w:t>
      </w:r>
      <w:r w:rsidRPr="007919D7">
        <w:rPr>
          <w:rFonts w:cstheme="majorBidi"/>
          <w:b/>
          <w:bCs/>
        </w:rPr>
        <w:t xml:space="preserve"> </w:t>
      </w:r>
      <w:r w:rsidRPr="007919D7">
        <w:rPr>
          <w:rFonts w:cstheme="majorBidi"/>
        </w:rPr>
        <w:t>zespół działań w ramach Selekcji Etapu I, zmierzających do weryfikacji Rozwiązania na pośrednim etapie rozwoju</w:t>
      </w:r>
      <w:r w:rsidRPr="007919D7" w:rsidR="00D92A21">
        <w:rPr>
          <w:rFonts w:cstheme="majorBidi"/>
        </w:rPr>
        <w:t>, w szczególności w zakresie Prototyp</w:t>
      </w:r>
      <w:r w:rsidRPr="007919D7" w:rsidR="00BB2FE2">
        <w:rPr>
          <w:rFonts w:cstheme="majorBidi"/>
        </w:rPr>
        <w:t>ów A oraz B</w:t>
      </w:r>
      <w:r w:rsidRPr="007919D7" w:rsidR="008542CB">
        <w:rPr>
          <w:rFonts w:cstheme="majorBidi"/>
        </w:rPr>
        <w:t xml:space="preserve"> a także zespół działań po Etapie II weryfikujący działanie Demonstratora A</w:t>
      </w:r>
      <w:r w:rsidRPr="007919D7" w:rsidR="00E73AC8">
        <w:rPr>
          <w:rFonts w:cstheme="majorBidi"/>
        </w:rPr>
        <w:t xml:space="preserve"> i Demonstratora A’ w Strumieni</w:t>
      </w:r>
      <w:r w:rsidR="00871838">
        <w:rPr>
          <w:rFonts w:cstheme="majorBidi"/>
        </w:rPr>
        <w:t>u</w:t>
      </w:r>
      <w:r w:rsidRPr="007919D7" w:rsidR="00E73AC8">
        <w:rPr>
          <w:rFonts w:cstheme="majorBidi"/>
        </w:rPr>
        <w:t xml:space="preserve"> 1</w:t>
      </w:r>
      <w:r w:rsidRPr="007919D7" w:rsidR="008542CB">
        <w:rPr>
          <w:rFonts w:cstheme="majorBidi"/>
        </w:rPr>
        <w:t xml:space="preserve"> oraz Demonstratora B</w:t>
      </w:r>
      <w:r w:rsidRPr="007919D7" w:rsidR="00E73AC8">
        <w:rPr>
          <w:rFonts w:cstheme="majorBidi"/>
        </w:rPr>
        <w:t xml:space="preserve"> w Strumieniu 2</w:t>
      </w:r>
      <w:r w:rsidRPr="007919D7">
        <w:rPr>
          <w:rFonts w:cstheme="majorBidi"/>
        </w:rPr>
        <w:t>;</w:t>
      </w:r>
    </w:p>
    <w:p w:rsidRPr="007919D7" w:rsidR="001233A3" w:rsidP="002F5DA0" w:rsidRDefault="00ED343D" w14:paraId="04398675" w14:textId="41C2478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hAnsiTheme="majorBidi" w:eastAsiaTheme="majorBidi" w:cstheme="majorBidi"/>
        </w:rPr>
      </w:pPr>
      <w:r w:rsidRPr="007919D7">
        <w:rPr>
          <w:b/>
          <w:bCs/>
        </w:rPr>
        <w:t>Umowa</w:t>
      </w:r>
      <w:r w:rsidRPr="007919D7" w:rsidR="00144EFE">
        <w:rPr>
          <w:b/>
          <w:bCs/>
        </w:rPr>
        <w:t xml:space="preserve"> </w:t>
      </w:r>
      <w:r w:rsidRPr="007919D7" w:rsidR="001233A3">
        <w:rPr>
          <w:rFonts w:cstheme="majorBidi"/>
        </w:rPr>
        <w:t xml:space="preserve">– </w:t>
      </w:r>
      <w:r w:rsidRPr="007919D7" w:rsidR="00CD30C3">
        <w:rPr>
          <w:rFonts w:cstheme="majorBidi"/>
        </w:rPr>
        <w:t>oznacza umowę</w:t>
      </w:r>
      <w:r w:rsidRPr="007919D7" w:rsidR="63DEFEFE">
        <w:rPr>
          <w:rFonts w:cstheme="majorBidi"/>
        </w:rPr>
        <w:t xml:space="preserve"> o udzielenie zamówienia na usługi badawczo-rozwojowe</w:t>
      </w:r>
      <w:r w:rsidRPr="007919D7" w:rsidR="00CD30C3">
        <w:rPr>
          <w:rFonts w:cstheme="majorBidi"/>
        </w:rPr>
        <w:t xml:space="preserve"> zawieraną przez NCBR z Wnioskodawcą, który otrzymał Wynik Pozytywny w</w:t>
      </w:r>
      <w:r w:rsidRPr="007919D7">
        <w:rPr>
          <w:rFonts w:cstheme="majorBidi"/>
        </w:rPr>
        <w:t> </w:t>
      </w:r>
      <w:r w:rsidRPr="007919D7" w:rsidR="00CD30C3">
        <w:rPr>
          <w:rFonts w:cstheme="majorBidi"/>
        </w:rPr>
        <w:t xml:space="preserve">ramach Postępowania i został dopuszczony do zawarcia </w:t>
      </w:r>
      <w:r w:rsidRPr="007919D7">
        <w:rPr>
          <w:rFonts w:cstheme="majorBidi"/>
        </w:rPr>
        <w:t>U</w:t>
      </w:r>
      <w:r w:rsidRPr="007919D7" w:rsidR="00CD30C3">
        <w:rPr>
          <w:rFonts w:cstheme="majorBidi"/>
        </w:rPr>
        <w:t xml:space="preserve">mowy, której wzór stanowi </w:t>
      </w:r>
      <w:r w:rsidRPr="007919D7" w:rsidR="00144687">
        <w:rPr>
          <w:rFonts w:cstheme="majorBidi"/>
        </w:rPr>
        <w:t>Załącznik</w:t>
      </w:r>
      <w:r w:rsidRPr="007919D7" w:rsidR="00CD30C3">
        <w:rPr>
          <w:rFonts w:cstheme="majorBidi"/>
        </w:rPr>
        <w:t xml:space="preserve"> nr </w:t>
      </w:r>
      <w:r w:rsidRPr="007919D7" w:rsidR="002E742C">
        <w:rPr>
          <w:rFonts w:cstheme="majorBidi"/>
        </w:rPr>
        <w:t xml:space="preserve">8 </w:t>
      </w:r>
      <w:r w:rsidRPr="007919D7" w:rsidR="00CD30C3">
        <w:rPr>
          <w:rFonts w:cstheme="majorBidi"/>
        </w:rPr>
        <w:t>do Regulaminu;</w:t>
      </w:r>
    </w:p>
    <w:p w:rsidRPr="007919D7" w:rsidR="005B1F5D" w:rsidP="005B1F5D" w:rsidRDefault="005B1F5D" w14:paraId="5851F870" w14:textId="198A9CAA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rFonts w:cs="Calibri"/>
          <w:b/>
          <w:bCs/>
          <w:color w:val="000000" w:themeColor="text1"/>
        </w:rPr>
        <w:t>Użytkownik</w:t>
      </w:r>
      <w:r w:rsidRPr="007919D7">
        <w:rPr>
          <w:rFonts w:cs="Calibri"/>
          <w:bCs/>
          <w:color w:val="000000" w:themeColor="text1"/>
        </w:rPr>
        <w:t xml:space="preserve"> </w:t>
      </w:r>
      <w:r w:rsidRPr="007919D7">
        <w:rPr>
          <w:rFonts w:cs="Calibri"/>
          <w:color w:val="000000" w:themeColor="text1"/>
        </w:rPr>
        <w:t xml:space="preserve">– </w:t>
      </w:r>
      <w:r w:rsidRPr="007919D7" w:rsidR="00BB2FE2">
        <w:rPr>
          <w:rFonts w:cstheme="minorHAnsi"/>
          <w:color w:val="000000" w:themeColor="text1"/>
        </w:rPr>
        <w:t>osoba użytkująca System w postaci demonstratora technologii w Budynku Domu Jednorodzinnego lub Budynku Biurowym;</w:t>
      </w:r>
    </w:p>
    <w:p w:rsidRPr="007919D7" w:rsidR="007D7F19" w:rsidP="002F5DA0" w:rsidRDefault="007D7F19" w14:paraId="2DE7DBF8" w14:textId="7F075B9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b/>
          <w:bCs/>
        </w:rPr>
        <w:t xml:space="preserve">Ustawa k.c. </w:t>
      </w:r>
      <w:r w:rsidRPr="007919D7">
        <w:t xml:space="preserve">– </w:t>
      </w:r>
      <w:r w:rsidRPr="007919D7">
        <w:rPr>
          <w:rFonts w:cstheme="majorBidi"/>
        </w:rPr>
        <w:t>oznacza ustawę z dnia 23 kwietnia 1964 r. Kodeks cywilny (tj. Dz.U. z </w:t>
      </w:r>
      <w:r w:rsidRPr="007919D7" w:rsidR="00C13DDD">
        <w:rPr>
          <w:rFonts w:cstheme="majorBidi"/>
        </w:rPr>
        <w:t xml:space="preserve">2020 </w:t>
      </w:r>
      <w:r w:rsidRPr="007919D7">
        <w:rPr>
          <w:rFonts w:cstheme="majorBidi"/>
        </w:rPr>
        <w:t xml:space="preserve">r. poz. </w:t>
      </w:r>
      <w:r w:rsidRPr="007919D7" w:rsidR="00C13DDD">
        <w:rPr>
          <w:rFonts w:cstheme="majorBidi"/>
        </w:rPr>
        <w:t xml:space="preserve">1740 </w:t>
      </w:r>
      <w:r w:rsidRPr="007919D7">
        <w:rPr>
          <w:rFonts w:cstheme="majorBidi"/>
        </w:rPr>
        <w:t>ze zm.), jak również akty wykonawcze do w/w ustawy</w:t>
      </w:r>
      <w:r w:rsidRPr="007919D7">
        <w:t>, a </w:t>
      </w:r>
      <w:r w:rsidRPr="007919D7">
        <w:rPr>
          <w:rFonts w:cstheme="majorBidi"/>
        </w:rPr>
        <w:t>w przypadku uchylenia wskazanej ustawy – oznacza akt prawa, który zastąpił oznaczoną powyżej ustawę</w:t>
      </w:r>
      <w:r w:rsidRPr="007919D7">
        <w:t>;</w:t>
      </w:r>
    </w:p>
    <w:p w:rsidRPr="007919D7" w:rsidR="007D7F19" w:rsidP="002F5DA0" w:rsidRDefault="007D7F19" w14:paraId="32EE8C0A" w14:textId="48AE414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b/>
          <w:bCs/>
        </w:rPr>
        <w:t xml:space="preserve">Ustawa Prawo </w:t>
      </w:r>
      <w:r w:rsidRPr="007919D7" w:rsidR="00455EEF">
        <w:rPr>
          <w:b/>
          <w:bCs/>
        </w:rPr>
        <w:t xml:space="preserve">budowlane </w:t>
      </w:r>
      <w:r w:rsidRPr="007919D7" w:rsidR="00455EEF">
        <w:t>– oznacza ustawę</w:t>
      </w:r>
      <w:r w:rsidRPr="007919D7" w:rsidR="0061620E">
        <w:t xml:space="preserve"> z dnia 7 lipca 1994 r. Prawo budowlane (tj. Dz.U. z 2020 r. poz. 1333 ze zm.</w:t>
      </w:r>
      <w:r w:rsidRPr="007919D7" w:rsidR="0061620E">
        <w:rPr>
          <w:rFonts w:cstheme="majorBidi"/>
        </w:rPr>
        <w:t>, jak również akty wykonawcze do w/w ustawy</w:t>
      </w:r>
      <w:r w:rsidRPr="007919D7" w:rsidR="0061620E">
        <w:t>, a </w:t>
      </w:r>
      <w:r w:rsidRPr="007919D7" w:rsidR="0061620E">
        <w:rPr>
          <w:rFonts w:cstheme="majorBidi"/>
        </w:rPr>
        <w:t>w przypadku uchylenia wskazanej ustawy – oznacza akt prawa, który zastąpił oznaczoną powyżej ustawę</w:t>
      </w:r>
      <w:r w:rsidRPr="007919D7" w:rsidR="0061620E">
        <w:t>;</w:t>
      </w:r>
    </w:p>
    <w:p w:rsidRPr="007919D7" w:rsidR="144220A9" w:rsidP="002F5DA0" w:rsidRDefault="144220A9" w14:paraId="35563191" w14:textId="13B65B4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7919D7">
        <w:rPr>
          <w:b/>
          <w:bCs/>
        </w:rPr>
        <w:t xml:space="preserve">Ustawa o finansach publicznych </w:t>
      </w:r>
      <w:r w:rsidRPr="007919D7">
        <w:rPr>
          <w:bCs/>
        </w:rPr>
        <w:t xml:space="preserve">– </w:t>
      </w:r>
      <w:r w:rsidRPr="007919D7">
        <w:t>oznacza ustawę</w:t>
      </w:r>
      <w:r w:rsidRPr="007919D7">
        <w:rPr>
          <w:b/>
          <w:bCs/>
        </w:rPr>
        <w:t xml:space="preserve"> </w:t>
      </w:r>
      <w:r w:rsidRPr="007919D7">
        <w:rPr>
          <w:color w:val="000000" w:themeColor="text1"/>
        </w:rPr>
        <w:t>z dnia 27 sierpnia 2009 r. o finansach publicznych</w:t>
      </w:r>
      <w:r w:rsidRPr="007919D7" w:rsidR="1CE1EAE6">
        <w:rPr>
          <w:color w:val="000000" w:themeColor="text1"/>
        </w:rPr>
        <w:t xml:space="preserve"> </w:t>
      </w:r>
      <w:r w:rsidRPr="007919D7">
        <w:rPr>
          <w:color w:val="000000" w:themeColor="text1"/>
        </w:rPr>
        <w:t>(</w:t>
      </w:r>
      <w:proofErr w:type="spellStart"/>
      <w:r w:rsidRPr="007919D7" w:rsidR="67CFCABD">
        <w:rPr>
          <w:color w:val="000000" w:themeColor="text1"/>
        </w:rPr>
        <w:t>t.j</w:t>
      </w:r>
      <w:proofErr w:type="spellEnd"/>
      <w:r w:rsidRPr="007919D7" w:rsidR="67CFCABD">
        <w:rPr>
          <w:color w:val="000000" w:themeColor="text1"/>
        </w:rPr>
        <w:t xml:space="preserve">. </w:t>
      </w:r>
      <w:r w:rsidRPr="007919D7">
        <w:rPr>
          <w:color w:val="000000" w:themeColor="text1"/>
        </w:rPr>
        <w:t>Dz</w:t>
      </w:r>
      <w:r w:rsidRPr="007919D7" w:rsidR="70D68291">
        <w:rPr>
          <w:color w:val="000000" w:themeColor="text1"/>
        </w:rPr>
        <w:t xml:space="preserve">. U. z </w:t>
      </w:r>
      <w:r w:rsidRPr="007919D7" w:rsidR="00723D96">
        <w:rPr>
          <w:color w:val="000000" w:themeColor="text1"/>
        </w:rPr>
        <w:t>2021</w:t>
      </w:r>
      <w:r w:rsidRPr="007919D7" w:rsidR="70D68291">
        <w:rPr>
          <w:color w:val="000000" w:themeColor="text1"/>
        </w:rPr>
        <w:t xml:space="preserve"> r., </w:t>
      </w:r>
      <w:r w:rsidRPr="007919D7" w:rsidR="670A7850">
        <w:rPr>
          <w:color w:val="000000" w:themeColor="text1"/>
        </w:rPr>
        <w:t xml:space="preserve">poz. </w:t>
      </w:r>
      <w:r w:rsidRPr="007919D7" w:rsidR="00723D96">
        <w:rPr>
          <w:color w:val="000000" w:themeColor="text1"/>
        </w:rPr>
        <w:t>305</w:t>
      </w:r>
      <w:r w:rsidRPr="007919D7" w:rsidR="670A7850">
        <w:rPr>
          <w:color w:val="000000" w:themeColor="text1"/>
        </w:rPr>
        <w:t>ze zm.</w:t>
      </w:r>
      <w:r w:rsidRPr="007919D7" w:rsidR="38A00ED7">
        <w:rPr>
          <w:color w:val="000000" w:themeColor="text1"/>
        </w:rPr>
        <w:t xml:space="preserve">), jak również akty wykonawcze do w/w ustawy </w:t>
      </w:r>
      <w:r w:rsidRPr="007919D7" w:rsidR="38A00ED7">
        <w:t>a </w:t>
      </w:r>
      <w:r w:rsidRPr="007919D7" w:rsidR="38A00ED7">
        <w:rPr>
          <w:rFonts w:cstheme="majorBidi"/>
        </w:rPr>
        <w:t>w przypadku uchylenia wskazanej ustawy – oznacza akt prawa, który zastąpił oznaczoną powyżej ustawę;</w:t>
      </w:r>
    </w:p>
    <w:p w:rsidRPr="007919D7" w:rsidR="007D7F19" w:rsidP="002F5DA0" w:rsidRDefault="007D7F19" w14:paraId="5730FF9D" w14:textId="5911683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Ustawa o Informacji Publicznej</w:t>
      </w:r>
      <w:r w:rsidRPr="007919D7">
        <w:t xml:space="preserve"> – oznacza ustawę z dnia 6 września 2001 r. o dostępie do informacji publicznej (</w:t>
      </w:r>
      <w:proofErr w:type="spellStart"/>
      <w:r w:rsidRPr="007919D7">
        <w:t>t.j</w:t>
      </w:r>
      <w:proofErr w:type="spellEnd"/>
      <w:r w:rsidRPr="007919D7">
        <w:t>. Dz.U. z </w:t>
      </w:r>
      <w:r w:rsidRPr="007919D7" w:rsidR="00C13DDD">
        <w:t xml:space="preserve">2020 </w:t>
      </w:r>
      <w:r w:rsidRPr="007919D7">
        <w:t xml:space="preserve">r., poz. </w:t>
      </w:r>
      <w:r w:rsidRPr="007919D7" w:rsidR="00C13DDD">
        <w:t xml:space="preserve">2176 </w:t>
      </w:r>
      <w:r w:rsidRPr="007919D7">
        <w:t>ze zm.)</w:t>
      </w:r>
      <w:r w:rsidRPr="007919D7">
        <w:rPr>
          <w:rFonts w:cstheme="majorBidi"/>
        </w:rPr>
        <w:t>, jak również akty wykonawcze do w/w ustawy</w:t>
      </w:r>
      <w:r w:rsidRPr="007919D7">
        <w:t>, a </w:t>
      </w:r>
      <w:r w:rsidRPr="007919D7">
        <w:rPr>
          <w:rFonts w:cstheme="majorBidi"/>
        </w:rPr>
        <w:t>w przypadku uchylenia wskazanej ustawy – oznacza akt prawa, który zastąpił oznaczoną powyżej ustawę</w:t>
      </w:r>
      <w:r w:rsidRPr="007919D7">
        <w:t>;</w:t>
      </w:r>
    </w:p>
    <w:p w:rsidRPr="007919D7" w:rsidR="007D7F19" w:rsidP="002F5DA0" w:rsidRDefault="007D7F19" w14:paraId="0DCB06E0" w14:textId="102A7603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Ustawa o NCBR</w:t>
      </w:r>
      <w:r w:rsidRPr="007919D7">
        <w:t xml:space="preserve"> – oznacza ustawę z dnia 30 kwietnia 2010 r. o Narodowym Centrum Badań i Rozwoju (</w:t>
      </w:r>
      <w:proofErr w:type="spellStart"/>
      <w:r w:rsidRPr="007919D7">
        <w:t>t.j</w:t>
      </w:r>
      <w:proofErr w:type="spellEnd"/>
      <w:r w:rsidRPr="007919D7">
        <w:t xml:space="preserve">. Dz.U. z </w:t>
      </w:r>
      <w:r w:rsidRPr="007919D7" w:rsidR="00C13DDD">
        <w:t xml:space="preserve">2020 </w:t>
      </w:r>
      <w:r w:rsidRPr="007919D7">
        <w:t xml:space="preserve">r. poz. </w:t>
      </w:r>
      <w:r w:rsidRPr="007919D7" w:rsidR="00C13DDD">
        <w:t xml:space="preserve">1861 </w:t>
      </w:r>
      <w:r w:rsidRPr="007919D7">
        <w:t xml:space="preserve">ze zm.), </w:t>
      </w:r>
      <w:r w:rsidRPr="007919D7">
        <w:rPr>
          <w:rFonts w:cstheme="majorBidi"/>
        </w:rPr>
        <w:t>jak również akty wykonawcze do w/w ustawy</w:t>
      </w:r>
      <w:r w:rsidRPr="007919D7">
        <w:t>, a </w:t>
      </w:r>
      <w:r w:rsidRPr="007919D7">
        <w:rPr>
          <w:rFonts w:cstheme="majorBidi"/>
        </w:rPr>
        <w:t>w przypadku uchylenia wskazanej ustawy – oznacza akt prawa, który zastąpił oznaczoną powyżej ustawę</w:t>
      </w:r>
      <w:r w:rsidRPr="007919D7">
        <w:t>;</w:t>
      </w:r>
    </w:p>
    <w:p w:rsidRPr="007919D7" w:rsidR="007D7F19" w:rsidP="002F5DA0" w:rsidRDefault="007D7F19" w14:paraId="40D374E0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Ustawa o Prawie Autorskim</w:t>
      </w:r>
      <w:r w:rsidRPr="007919D7">
        <w:t xml:space="preserve"> – oznacza ustawę z dnia 4 lutego 1994 r. o prawie autorskim i prawach pokrewnych (</w:t>
      </w:r>
      <w:proofErr w:type="spellStart"/>
      <w:r w:rsidRPr="007919D7">
        <w:t>t.j</w:t>
      </w:r>
      <w:proofErr w:type="spellEnd"/>
      <w:r w:rsidRPr="007919D7">
        <w:t>. Dz.U. z 2019 r., poz. 1231 ze. zm.)</w:t>
      </w:r>
      <w:r w:rsidRPr="007919D7">
        <w:rPr>
          <w:rFonts w:cstheme="majorBidi"/>
        </w:rPr>
        <w:t>, jak również akty wykonawcze do w/w ustawy</w:t>
      </w:r>
      <w:r w:rsidRPr="007919D7">
        <w:t>, a </w:t>
      </w:r>
      <w:r w:rsidRPr="007919D7">
        <w:rPr>
          <w:rFonts w:cstheme="majorBidi"/>
        </w:rPr>
        <w:t>w przypadku uchylenia wskazanej ustawy – oznacza akt prawa, który zastąpił oznaczoną powyżej ustawę</w:t>
      </w:r>
      <w:r w:rsidRPr="007919D7">
        <w:t>;</w:t>
      </w:r>
    </w:p>
    <w:p w:rsidRPr="007919D7" w:rsidR="007D7F19" w:rsidP="002F5DA0" w:rsidRDefault="007D7F19" w14:paraId="0B378361" w14:textId="26B40DE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007919D7">
        <w:rPr>
          <w:b/>
          <w:bCs/>
        </w:rPr>
        <w:t xml:space="preserve">Ustawa PWP </w:t>
      </w:r>
      <w:r w:rsidRPr="007919D7">
        <w:t>– oznacza ustawę z dnia 30 czerwca 2000 r. prawo własności przemysłowej (</w:t>
      </w:r>
      <w:proofErr w:type="spellStart"/>
      <w:r w:rsidRPr="007919D7">
        <w:t>t.j</w:t>
      </w:r>
      <w:proofErr w:type="spellEnd"/>
      <w:r w:rsidRPr="007919D7">
        <w:t>. Dz.U. z </w:t>
      </w:r>
      <w:r w:rsidRPr="007919D7" w:rsidR="00723D96">
        <w:t>2021</w:t>
      </w:r>
      <w:r w:rsidRPr="007919D7" w:rsidR="00FC5500">
        <w:t xml:space="preserve"> </w:t>
      </w:r>
      <w:r w:rsidRPr="007919D7">
        <w:t xml:space="preserve">r., poz. </w:t>
      </w:r>
      <w:r w:rsidRPr="007919D7" w:rsidR="00723D96">
        <w:t>324</w:t>
      </w:r>
      <w:r w:rsidRPr="007919D7" w:rsidR="00FC5500">
        <w:t xml:space="preserve"> </w:t>
      </w:r>
      <w:r w:rsidRPr="007919D7">
        <w:t>ze zm.)</w:t>
      </w:r>
      <w:r w:rsidRPr="007919D7">
        <w:rPr>
          <w:rFonts w:cstheme="majorBidi"/>
        </w:rPr>
        <w:t>, jak również akty wykonawcze do w/w ustawy</w:t>
      </w:r>
      <w:r w:rsidRPr="007919D7">
        <w:t>, a </w:t>
      </w:r>
      <w:r w:rsidRPr="007919D7">
        <w:rPr>
          <w:rFonts w:cstheme="majorBidi"/>
        </w:rPr>
        <w:t>w przypadku uchylenia wskazanej ustawy – oznacza akt prawa, który zastąpił oznaczoną powyżej ustawę</w:t>
      </w:r>
      <w:r w:rsidRPr="007919D7">
        <w:t>;</w:t>
      </w:r>
    </w:p>
    <w:p w:rsidRPr="007919D7" w:rsidR="00290673" w:rsidP="002F5DA0" w:rsidRDefault="00290673" w14:paraId="3885955A" w14:textId="5627D2A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bookmarkStart w:name="_Hlk53787455" w:id="9"/>
      <w:r w:rsidRPr="007919D7">
        <w:rPr>
          <w:b/>
          <w:bCs/>
        </w:rPr>
        <w:t xml:space="preserve">Ustawa PZP – </w:t>
      </w:r>
      <w:r w:rsidRPr="007919D7">
        <w:t>oznacza ustawę z dnia 11 września 2019 r. Prawo zamówień publicznych (Dz.U. z 2019 r. poz. 2019 ze zm.);</w:t>
      </w:r>
    </w:p>
    <w:bookmarkEnd w:id="9"/>
    <w:p w:rsidRPr="007919D7" w:rsidR="00AF5976" w:rsidP="00AF5976" w:rsidRDefault="007D7F19" w14:paraId="7E5E75AA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 xml:space="preserve">Ustawa ZNK </w:t>
      </w:r>
      <w:r w:rsidRPr="007919D7">
        <w:t>– oznacza ustawę z dnia 16 kwietnia 1993 r. o zwalczaniu nieuczciwej konkurencji (</w:t>
      </w:r>
      <w:r w:rsidRPr="007919D7" w:rsidR="00B26515">
        <w:t xml:space="preserve">tj. </w:t>
      </w:r>
      <w:r w:rsidRPr="007919D7">
        <w:t>Dz. U. z </w:t>
      </w:r>
      <w:r w:rsidRPr="007919D7" w:rsidR="54C38FAA">
        <w:t>2020</w:t>
      </w:r>
      <w:r w:rsidRPr="007919D7" w:rsidR="04AF31CB">
        <w:t xml:space="preserve"> </w:t>
      </w:r>
      <w:r w:rsidRPr="007919D7">
        <w:t xml:space="preserve">r. poz. </w:t>
      </w:r>
      <w:r w:rsidRPr="007919D7" w:rsidR="7CB2B8F8">
        <w:t>1913</w:t>
      </w:r>
      <w:r w:rsidRPr="007919D7">
        <w:t>, ze zm.)</w:t>
      </w:r>
      <w:r w:rsidRPr="007919D7">
        <w:rPr>
          <w:rFonts w:cstheme="majorBidi"/>
        </w:rPr>
        <w:t>, jak również akty wykonawcze do w/w ustawy</w:t>
      </w:r>
      <w:r w:rsidRPr="007919D7">
        <w:t>, a </w:t>
      </w:r>
      <w:r w:rsidRPr="007919D7">
        <w:rPr>
          <w:rFonts w:cstheme="majorBidi"/>
        </w:rPr>
        <w:t>w przypadku uchylenia wskazanej ustawy – oznacza akt prawa, który zastąpił oznaczoną powyżej ustawę</w:t>
      </w:r>
      <w:r w:rsidRPr="007919D7">
        <w:t>;</w:t>
      </w:r>
    </w:p>
    <w:p w:rsidRPr="007919D7" w:rsidR="00723D96" w:rsidP="002F5DA0" w:rsidRDefault="00723D96" w14:paraId="19F918BB" w14:textId="05180C0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07919D7">
        <w:rPr>
          <w:b/>
          <w:bCs/>
        </w:rPr>
        <w:t xml:space="preserve">Wariant </w:t>
      </w:r>
      <w:r w:rsidRPr="007919D7" w:rsidR="00CE3144">
        <w:rPr>
          <w:b/>
          <w:bCs/>
        </w:rPr>
        <w:t xml:space="preserve"> </w:t>
      </w:r>
      <w:r w:rsidRPr="007919D7">
        <w:rPr>
          <w:b/>
          <w:bCs/>
        </w:rPr>
        <w:t xml:space="preserve">A </w:t>
      </w:r>
      <w:r w:rsidRPr="007919D7">
        <w:t>– oznacza podstawowy sposób podziału korzyści z Przedsięwzięcia;</w:t>
      </w:r>
    </w:p>
    <w:p w:rsidRPr="007919D7" w:rsidR="00C41E21" w:rsidP="002F5DA0" w:rsidRDefault="00C41E21" w14:paraId="3FEEBF3B" w14:textId="2620C3E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07919D7">
        <w:rPr>
          <w:b/>
          <w:bCs/>
        </w:rPr>
        <w:t>Wariant B</w:t>
      </w:r>
      <w:r w:rsidRPr="007919D7">
        <w:t xml:space="preserve"> – oznacza </w:t>
      </w:r>
      <w:r w:rsidRPr="007919D7">
        <w:rPr>
          <w:rFonts w:cstheme="majorBidi"/>
        </w:rPr>
        <w:t xml:space="preserve">modyfikację podziału korzyści z Przedsięwzięcia w taki sposób, że </w:t>
      </w:r>
      <w:r w:rsidRPr="007919D7" w:rsidR="00CE3144">
        <w:rPr>
          <w:rFonts w:cstheme="majorBidi"/>
        </w:rPr>
        <w:t xml:space="preserve">Wykonawca </w:t>
      </w:r>
      <w:r w:rsidRPr="007919D7">
        <w:rPr>
          <w:rFonts w:cstheme="majorBidi"/>
        </w:rPr>
        <w:t>zapewni NCBR wyższy minimalny próg udziału w Przychodach z Komercjalizacji Wyników Prac B+R i Przychodach z Komercjalizacji Technologii Zależnych oraz dodatkowe zobowiązania</w:t>
      </w:r>
      <w:r w:rsidRPr="007919D7" w:rsidR="006B60E7">
        <w:rPr>
          <w:rFonts w:cstheme="majorBidi"/>
        </w:rPr>
        <w:t xml:space="preserve"> (samodzielnie określone przez Wykonawcę)</w:t>
      </w:r>
      <w:r w:rsidRPr="007919D7">
        <w:rPr>
          <w:rFonts w:cstheme="majorBidi"/>
        </w:rPr>
        <w:t xml:space="preserve"> w zakresie Komercjalizacji Wyników Prac B+R i Komercjalizacji Technologii Zależnych, w zamian za odroczenie w czasie udzielenia NCBR licencji do korzystania z Rozwiązania z prawem do udzielania sublicencji;</w:t>
      </w:r>
    </w:p>
    <w:p w:rsidRPr="007919D7" w:rsidR="001233A3" w:rsidP="002F5DA0" w:rsidRDefault="001233A3" w14:paraId="4E93E98D" w14:textId="01CE23B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 xml:space="preserve">Wniosek </w:t>
      </w:r>
      <w:r w:rsidRPr="007919D7">
        <w:t xml:space="preserve">– oznacza </w:t>
      </w:r>
      <w:r w:rsidRPr="007919D7" w:rsidR="00CD30C3">
        <w:t xml:space="preserve">wniosek o </w:t>
      </w:r>
      <w:r w:rsidRPr="007919D7" w:rsidR="00F22079">
        <w:t xml:space="preserve">dopuszczenie do udziału </w:t>
      </w:r>
      <w:r w:rsidRPr="007919D7" w:rsidR="00FC4123">
        <w:t xml:space="preserve">w </w:t>
      </w:r>
      <w:r w:rsidRPr="007919D7" w:rsidR="00A11624">
        <w:t>Przedsięwzięciu</w:t>
      </w:r>
      <w:r w:rsidRPr="007919D7" w:rsidR="00A77354">
        <w:t>,</w:t>
      </w:r>
      <w:r w:rsidRPr="007919D7" w:rsidR="00A11624">
        <w:t xml:space="preserve"> </w:t>
      </w:r>
      <w:r w:rsidRPr="007919D7" w:rsidR="00142CB9">
        <w:t xml:space="preserve">stanowiący </w:t>
      </w:r>
      <w:r w:rsidRPr="007919D7" w:rsidR="00A11624">
        <w:t xml:space="preserve">ofertę na wykonanie </w:t>
      </w:r>
      <w:r w:rsidRPr="007919D7" w:rsidR="00144EFE">
        <w:t xml:space="preserve">przedmiotu </w:t>
      </w:r>
      <w:r w:rsidRPr="007919D7" w:rsidR="00CD30C3">
        <w:t xml:space="preserve">Umowy </w:t>
      </w:r>
      <w:r w:rsidRPr="007919D7" w:rsidR="00A11624">
        <w:t xml:space="preserve">w zakresie określonych we Wniosku </w:t>
      </w:r>
      <w:r w:rsidRPr="007919D7" w:rsidR="00CD30C3">
        <w:t>w</w:t>
      </w:r>
      <w:r w:rsidRPr="007919D7" w:rsidR="00F5216F">
        <w:t> </w:t>
      </w:r>
      <w:r w:rsidRPr="007919D7" w:rsidR="00CD30C3">
        <w:t xml:space="preserve">ramach </w:t>
      </w:r>
      <w:r w:rsidRPr="007919D7" w:rsidR="00F5216F">
        <w:t>Przedsięwzięcia</w:t>
      </w:r>
      <w:r w:rsidRPr="007919D7" w:rsidR="00CD30C3">
        <w:t xml:space="preserve">, sporządzony według wzoru stanowiącego </w:t>
      </w:r>
      <w:r w:rsidRPr="007919D7" w:rsidR="00144687">
        <w:t>Załącznik</w:t>
      </w:r>
      <w:r w:rsidRPr="007919D7" w:rsidR="00CD30C3">
        <w:t xml:space="preserve"> </w:t>
      </w:r>
      <w:r w:rsidRPr="007919D7" w:rsidR="002E742C">
        <w:t xml:space="preserve">3 </w:t>
      </w:r>
      <w:r w:rsidRPr="007919D7" w:rsidR="00CD30C3">
        <w:t>do Regulaminu, przygotowany i</w:t>
      </w:r>
      <w:r w:rsidRPr="007919D7" w:rsidR="00F22079">
        <w:t> </w:t>
      </w:r>
      <w:r w:rsidRPr="007919D7" w:rsidR="00CD30C3">
        <w:t xml:space="preserve">podlegający ocenie zgodnie z Regulaminem, zawierający wszystkie </w:t>
      </w:r>
      <w:r w:rsidRPr="007919D7" w:rsidR="20E961C1">
        <w:t>Wymagania</w:t>
      </w:r>
      <w:r w:rsidRPr="007919D7" w:rsidR="00CD30C3">
        <w:t xml:space="preserve"> i</w:t>
      </w:r>
      <w:r w:rsidRPr="007919D7" w:rsidR="00F5216F">
        <w:t> </w:t>
      </w:r>
      <w:r w:rsidRPr="007919D7" w:rsidR="00CD30C3">
        <w:t>dokumenty przewidziane Regulaminem;</w:t>
      </w:r>
    </w:p>
    <w:p w:rsidRPr="007919D7" w:rsidR="00CD30C3" w:rsidP="002F5DA0" w:rsidRDefault="00CD30C3" w14:paraId="1B73AFCD" w14:textId="51397B30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 xml:space="preserve">Wnioskodawca </w:t>
      </w:r>
      <w:r w:rsidRPr="007919D7">
        <w:t>– podmiot lub zbiór podmiotów działających łącznie (np. w ramach konsorcjum), składający zgodnie z Re</w:t>
      </w:r>
      <w:r w:rsidRPr="007919D7" w:rsidR="00286E2A">
        <w:t xml:space="preserve">gulaminem Wniosek, podlegający </w:t>
      </w:r>
      <w:r w:rsidRPr="007919D7" w:rsidR="00DB404F">
        <w:t>ocenie</w:t>
      </w:r>
      <w:r w:rsidRPr="007919D7">
        <w:t xml:space="preserve"> pod względem spełniania warunków uczestnictwa</w:t>
      </w:r>
      <w:r w:rsidRPr="007919D7" w:rsidR="00DB404F">
        <w:t xml:space="preserve"> i spełniania Kryteriów</w:t>
      </w:r>
      <w:r w:rsidRPr="007919D7">
        <w:t xml:space="preserve"> w Postępowaniu; </w:t>
      </w:r>
    </w:p>
    <w:p w:rsidRPr="007919D7" w:rsidR="001233A3" w:rsidP="002F5DA0" w:rsidRDefault="001233A3" w14:paraId="727BE679" w14:textId="3B1B02F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007919D7">
        <w:rPr>
          <w:b/>
          <w:bCs/>
        </w:rPr>
        <w:t>Wykonawca</w:t>
      </w:r>
      <w:r w:rsidRPr="007919D7">
        <w:t xml:space="preserve"> – oznacza </w:t>
      </w:r>
      <w:r w:rsidRPr="007919D7" w:rsidR="00CD30C3">
        <w:t xml:space="preserve">Wnioskodawcę, z którym NCBR wskutek Postępowania zawarł </w:t>
      </w:r>
      <w:r w:rsidRPr="007919D7" w:rsidR="00692CA1">
        <w:t>U</w:t>
      </w:r>
      <w:r w:rsidRPr="007919D7" w:rsidR="00CD30C3">
        <w:t xml:space="preserve">mowę, </w:t>
      </w:r>
      <w:r w:rsidRPr="007919D7" w:rsidR="00986E05">
        <w:t>wskazany w komparycji konkretnej Umowy</w:t>
      </w:r>
      <w:r w:rsidRPr="007919D7" w:rsidR="00CD30C3">
        <w:t xml:space="preserve">, uczestniczący w kolejnych </w:t>
      </w:r>
      <w:r w:rsidRPr="007919D7" w:rsidR="00692CA1">
        <w:t xml:space="preserve">Etapach </w:t>
      </w:r>
      <w:r w:rsidRPr="007919D7" w:rsidR="00F5216F">
        <w:t>Przedsięwzięcia</w:t>
      </w:r>
      <w:r w:rsidRPr="007919D7" w:rsidR="00CD30C3">
        <w:t>, z</w:t>
      </w:r>
      <w:r w:rsidRPr="007919D7" w:rsidR="00692CA1">
        <w:t> </w:t>
      </w:r>
      <w:r w:rsidRPr="007919D7" w:rsidR="00CD30C3">
        <w:t>uwzględnieniem możliwości wygaśnięcia Umowy po każd</w:t>
      </w:r>
      <w:r w:rsidRPr="007919D7" w:rsidR="00692CA1">
        <w:t>ym z Etapów</w:t>
      </w:r>
      <w:r w:rsidRPr="007919D7" w:rsidR="00CD30C3">
        <w:t xml:space="preserve"> </w:t>
      </w:r>
      <w:r w:rsidRPr="007919D7" w:rsidR="00F5216F">
        <w:t>Przedsięwzięcia</w:t>
      </w:r>
      <w:r w:rsidRPr="007919D7" w:rsidR="6BB04FF6">
        <w:t xml:space="preserve">; w celu usunięcia wątpliwości - jeśli Regulamin lub </w:t>
      </w:r>
      <w:r w:rsidRPr="007919D7" w:rsidR="00144687">
        <w:t>Załącznik</w:t>
      </w:r>
      <w:r w:rsidRPr="007919D7" w:rsidR="6BB04FF6">
        <w:t>i do Regulaminu odnoszą się do Wykonawcy, to na etapie Postępowania należy pod tym pojęciem rozumieć Wnioskodawcę</w:t>
      </w:r>
      <w:r w:rsidRPr="007919D7">
        <w:t>;</w:t>
      </w:r>
    </w:p>
    <w:p w:rsidRPr="007919D7" w:rsidR="000C18A2" w:rsidP="002F5DA0" w:rsidRDefault="20E961C1" w14:paraId="32DCDE39" w14:textId="2D84B45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name="_Hlk53787496" w:id="10"/>
      <w:r w:rsidRPr="007919D7">
        <w:rPr>
          <w:b/>
          <w:bCs/>
        </w:rPr>
        <w:t>Wymagania</w:t>
      </w:r>
      <w:r w:rsidRPr="007919D7" w:rsidR="00290B59">
        <w:rPr>
          <w:b/>
          <w:bCs/>
        </w:rPr>
        <w:t xml:space="preserve"> Formalne</w:t>
      </w:r>
      <w:r w:rsidRPr="007919D7" w:rsidR="00290B59">
        <w:t xml:space="preserve"> – oznacza wymagania dotyczące Wniosku i Wyników Prac Etapu w zakresie ich formy</w:t>
      </w:r>
      <w:r w:rsidRPr="007919D7" w:rsidR="005F615C">
        <w:t xml:space="preserve">, </w:t>
      </w:r>
      <w:r w:rsidRPr="007919D7" w:rsidR="00290B59">
        <w:t>kompletności</w:t>
      </w:r>
      <w:r w:rsidRPr="007919D7" w:rsidR="00F97C21">
        <w:t>, podstaw wykluczenia</w:t>
      </w:r>
      <w:r w:rsidRPr="007919D7" w:rsidR="00690818">
        <w:t xml:space="preserve"> </w:t>
      </w:r>
      <w:r w:rsidRPr="007919D7" w:rsidR="00CE3144">
        <w:t>Wykonawcę</w:t>
      </w:r>
      <w:r w:rsidRPr="007919D7" w:rsidR="002E742C">
        <w:t xml:space="preserve">, a także </w:t>
      </w:r>
      <w:r w:rsidRPr="007919D7" w:rsidR="005F615C">
        <w:t>zgodności ich przedstawienia z określoną w Regulaminie lub Umowie procedurą</w:t>
      </w:r>
      <w:r w:rsidRPr="007919D7" w:rsidR="00290B59">
        <w:t>;</w:t>
      </w:r>
      <w:r w:rsidRPr="007919D7" w:rsidR="000C18A2">
        <w:rPr>
          <w:rFonts w:cstheme="majorBidi"/>
          <w:b/>
          <w:bCs/>
        </w:rPr>
        <w:t xml:space="preserve"> </w:t>
      </w:r>
    </w:p>
    <w:p w:rsidRPr="007919D7" w:rsidR="000C18A2" w:rsidP="002F5DA0" w:rsidRDefault="20E961C1" w14:paraId="15FAABE6" w14:textId="7D144B0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Wymagania</w:t>
      </w:r>
      <w:r w:rsidRPr="007919D7" w:rsidR="000C18A2">
        <w:rPr>
          <w:rFonts w:cstheme="majorBidi"/>
          <w:b/>
          <w:bCs/>
        </w:rPr>
        <w:t xml:space="preserve"> Jakościowe </w:t>
      </w:r>
      <w:r w:rsidRPr="007919D7" w:rsidR="000C18A2">
        <w:rPr>
          <w:rFonts w:cstheme="majorBidi"/>
        </w:rPr>
        <w:t>- oznacza grupę cech danego Rozwiązania</w:t>
      </w:r>
      <w:r w:rsidRPr="007919D7" w:rsidR="00144EFE">
        <w:rPr>
          <w:rFonts w:cstheme="majorBidi"/>
        </w:rPr>
        <w:t>, Wniosku lub Wyników Prac Etapu</w:t>
      </w:r>
      <w:r w:rsidRPr="007919D7" w:rsidR="000C18A2">
        <w:rPr>
          <w:rFonts w:cstheme="majorBidi"/>
        </w:rPr>
        <w:t xml:space="preserve"> o charakterze jakościowym, określonych w </w:t>
      </w:r>
      <w:r w:rsidRPr="007919D7" w:rsidR="00144687">
        <w:rPr>
          <w:rFonts w:cstheme="majorBidi"/>
        </w:rPr>
        <w:t>Załącznik</w:t>
      </w:r>
      <w:r w:rsidRPr="007919D7" w:rsidR="000C18A2">
        <w:rPr>
          <w:rFonts w:cstheme="majorBidi"/>
        </w:rPr>
        <w:t xml:space="preserve">u nr 1 do Regulaminu, które służą </w:t>
      </w:r>
      <w:r w:rsidRPr="007919D7" w:rsidR="00BE2E40">
        <w:rPr>
          <w:rFonts w:cstheme="majorBidi"/>
        </w:rPr>
        <w:t xml:space="preserve">ocenie jakości Rozwiązania i które są uwzględniane w porównaniu Rozwiązań różnych </w:t>
      </w:r>
      <w:r w:rsidRPr="007919D7" w:rsidR="00CE3144">
        <w:rPr>
          <w:rFonts w:cstheme="majorBidi"/>
        </w:rPr>
        <w:t>Wykonawców</w:t>
      </w:r>
      <w:r w:rsidRPr="007919D7" w:rsidR="000C18A2">
        <w:rPr>
          <w:rFonts w:cstheme="majorBidi"/>
        </w:rPr>
        <w:t xml:space="preserve">; </w:t>
      </w:r>
    </w:p>
    <w:p w:rsidRPr="007919D7" w:rsidR="000C18A2" w:rsidP="002F5DA0" w:rsidRDefault="20E961C1" w14:paraId="152147F5" w14:textId="528BCDA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7919D7">
        <w:rPr>
          <w:rFonts w:cstheme="majorBidi"/>
          <w:b/>
          <w:bCs/>
        </w:rPr>
        <w:t>Wymagania</w:t>
      </w:r>
      <w:r w:rsidRPr="007919D7" w:rsidR="000C18A2">
        <w:rPr>
          <w:rFonts w:cstheme="majorBidi"/>
          <w:b/>
          <w:bCs/>
        </w:rPr>
        <w:t xml:space="preserve"> Konkursowe</w:t>
      </w:r>
      <w:r w:rsidRPr="007919D7" w:rsidR="000C18A2">
        <w:rPr>
          <w:rFonts w:cstheme="majorBidi"/>
          <w:bCs/>
        </w:rPr>
        <w:t xml:space="preserve"> – </w:t>
      </w:r>
      <w:r w:rsidRPr="007919D7" w:rsidR="000C18A2">
        <w:rPr>
          <w:rFonts w:cstheme="majorBidi"/>
        </w:rPr>
        <w:t>oznacza grupę cech danego Rozwiązania</w:t>
      </w:r>
      <w:r w:rsidRPr="007919D7" w:rsidR="00144EFE">
        <w:rPr>
          <w:rFonts w:cstheme="majorBidi"/>
        </w:rPr>
        <w:t>, Wniosku lub Wyników Prac Etapu</w:t>
      </w:r>
      <w:r w:rsidRPr="007919D7" w:rsidR="000C18A2">
        <w:rPr>
          <w:rFonts w:cstheme="majorBidi"/>
        </w:rPr>
        <w:t xml:space="preserve"> o charakterze techniczno-finansowym, określonych w </w:t>
      </w:r>
      <w:r w:rsidRPr="007919D7" w:rsidR="00144687">
        <w:rPr>
          <w:rFonts w:cstheme="majorBidi"/>
        </w:rPr>
        <w:t>Załącznik</w:t>
      </w:r>
      <w:r w:rsidRPr="007919D7" w:rsidR="000C18A2">
        <w:rPr>
          <w:rFonts w:cstheme="majorBidi"/>
        </w:rPr>
        <w:t xml:space="preserve">u nr 1 do Regulaminu, które służą porównaniu Rozwiązań różnych </w:t>
      </w:r>
      <w:r w:rsidRPr="007919D7" w:rsidR="00CE3144">
        <w:rPr>
          <w:rFonts w:cstheme="majorBidi"/>
        </w:rPr>
        <w:t>Wykonawców</w:t>
      </w:r>
      <w:r w:rsidRPr="007919D7" w:rsidR="000C18A2">
        <w:rPr>
          <w:rFonts w:cstheme="majorBidi"/>
        </w:rPr>
        <w:t xml:space="preserve"> w zakresie </w:t>
      </w:r>
      <w:r w:rsidRPr="007919D7" w:rsidR="006B60E7">
        <w:rPr>
          <w:rFonts w:cstheme="majorBidi"/>
        </w:rPr>
        <w:t>ich</w:t>
      </w:r>
      <w:r w:rsidRPr="007919D7" w:rsidR="00C41E21">
        <w:rPr>
          <w:rFonts w:cstheme="majorBidi"/>
        </w:rPr>
        <w:t xml:space="preserve"> </w:t>
      </w:r>
      <w:r w:rsidRPr="007919D7" w:rsidR="000C18A2">
        <w:rPr>
          <w:rFonts w:cstheme="majorBidi"/>
        </w:rPr>
        <w:t xml:space="preserve">kluczowych </w:t>
      </w:r>
      <w:r w:rsidRPr="007919D7" w:rsidR="00C41E21">
        <w:rPr>
          <w:rFonts w:cstheme="majorBidi"/>
        </w:rPr>
        <w:t xml:space="preserve">cech; </w:t>
      </w:r>
    </w:p>
    <w:p w:rsidRPr="007919D7" w:rsidR="000C18A2" w:rsidP="23761EC1" w:rsidRDefault="20E961C1" w14:paraId="38D23D20" w14:textId="4936055D" w14:noSpellErr="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ins w:author="Aneta Ruzik" w:date="2021-07-21T09:36:40.924Z" w:id="949488765"/>
          <w:rFonts w:cs="" w:cstheme="majorBidi"/>
        </w:rPr>
      </w:pPr>
      <w:r w:rsidRPr="23761EC1" w:rsidR="20E961C1">
        <w:rPr>
          <w:rFonts w:cs="" w:cstheme="majorBidi"/>
          <w:b w:val="1"/>
          <w:bCs w:val="1"/>
        </w:rPr>
        <w:t>Wymagania</w:t>
      </w:r>
      <w:r w:rsidRPr="23761EC1" w:rsidR="000C18A2">
        <w:rPr>
          <w:rFonts w:cs="" w:cstheme="majorBidi"/>
          <w:b w:val="1"/>
          <w:bCs w:val="1"/>
        </w:rPr>
        <w:t xml:space="preserve"> Obligatoryjne </w:t>
      </w:r>
      <w:r w:rsidRPr="23761EC1" w:rsidR="000C18A2">
        <w:rPr>
          <w:rFonts w:cs="" w:cstheme="majorBidi"/>
        </w:rPr>
        <w:t>–</w:t>
      </w:r>
      <w:r w:rsidRPr="23761EC1" w:rsidR="000C18A2">
        <w:rPr>
          <w:rFonts w:cs="" w:cstheme="majorBidi"/>
          <w:b w:val="1"/>
          <w:bCs w:val="1"/>
        </w:rPr>
        <w:t xml:space="preserve"> </w:t>
      </w:r>
      <w:r w:rsidRPr="23761EC1" w:rsidR="000C18A2">
        <w:rPr>
          <w:rFonts w:cs="" w:cstheme="majorBidi"/>
        </w:rPr>
        <w:t>oznacza grupę cech danego Rozwiązania</w:t>
      </w:r>
      <w:r w:rsidRPr="23761EC1" w:rsidR="00144EFE">
        <w:rPr>
          <w:rFonts w:cs="" w:cstheme="majorBidi"/>
        </w:rPr>
        <w:t>, Wniosku lub Wyników Prac Etapu</w:t>
      </w:r>
      <w:r w:rsidRPr="23761EC1" w:rsidR="000C18A2">
        <w:rPr>
          <w:rFonts w:cs="" w:cstheme="majorBidi"/>
        </w:rPr>
        <w:t xml:space="preserve">, określonych w </w:t>
      </w:r>
      <w:r w:rsidRPr="23761EC1" w:rsidR="00144687">
        <w:rPr>
          <w:rFonts w:cs="" w:cstheme="majorBidi"/>
        </w:rPr>
        <w:t>Załącznik</w:t>
      </w:r>
      <w:r w:rsidRPr="23761EC1" w:rsidR="000C18A2">
        <w:rPr>
          <w:rFonts w:cs="" w:cstheme="majorBidi"/>
        </w:rPr>
        <w:t>u nr 1 do Regulaminu, które dane Rozwiązanie musi posiadać na określonym poziomie obowiązkowo</w:t>
      </w:r>
      <w:r w:rsidRPr="23761EC1" w:rsidR="00C41E21">
        <w:rPr>
          <w:rFonts w:cs="" w:cstheme="majorBidi"/>
        </w:rPr>
        <w:t xml:space="preserve">; </w:t>
      </w:r>
    </w:p>
    <w:bookmarkEnd w:id="10"/>
    <w:p w:rsidR="570C660B" w:rsidP="23761EC1" w:rsidRDefault="570C660B" w14:paraId="2ED05302" w14:textId="65AFD6D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noProof w:val="0"/>
          <w:color w:val="000000" w:themeColor="text1" w:themeTint="FF" w:themeShade="FF"/>
          <w:lang w:val="pl-PL"/>
        </w:rPr>
      </w:pPr>
      <w:ins w:author="Aneta Ruzik" w:date="2021-07-21T09:36:43.059Z" w:id="1636712285">
        <w:r w:rsidRPr="23761EC1" w:rsidR="570C660B">
          <w:rPr>
            <w:rFonts w:ascii="Calibri" w:hAnsi="Calibri" w:eastAsia="Calibri" w:cs="Calibri"/>
            <w:b w:val="1"/>
            <w:bCs w:val="1"/>
            <w:noProof w:val="0"/>
            <w:color w:val="auto"/>
            <w:sz w:val="22"/>
            <w:szCs w:val="22"/>
            <w:lang w:val="pl-PL"/>
            <w:rPrChange w:author="Aneta Ruzik" w:date="2021-07-21T09:37:27.755Z" w:id="1895537344">
              <w:rPr>
                <w:rFonts w:ascii="Calibri" w:hAnsi="Calibri" w:eastAsia="Calibri" w:cs="Calibri"/>
                <w:noProof w:val="0"/>
                <w:color w:val="1F497D"/>
                <w:sz w:val="22"/>
                <w:szCs w:val="22"/>
                <w:lang w:val="pl-PL"/>
              </w:rPr>
            </w:rPrChange>
          </w:rPr>
          <w:t>Wymaganie Warunkowe</w:t>
        </w:r>
        <w:r w:rsidRPr="23761EC1" w:rsidR="570C660B">
          <w:rPr>
            <w:rFonts w:ascii="Calibri" w:hAnsi="Calibri" w:eastAsia="Calibri" w:cs="Calibri"/>
            <w:noProof w:val="0"/>
            <w:color w:val="auto"/>
            <w:sz w:val="22"/>
            <w:szCs w:val="22"/>
            <w:lang w:val="pl-PL"/>
            <w:rPrChange w:author="Aneta Ruzik" w:date="2021-07-21T09:37:21.837Z" w:id="2669403">
              <w:rPr>
                <w:rFonts w:ascii="Calibri" w:hAnsi="Calibri" w:eastAsia="Calibri" w:cs="Calibri"/>
                <w:noProof w:val="0"/>
                <w:color w:val="1F497D"/>
                <w:sz w:val="22"/>
                <w:szCs w:val="22"/>
                <w:lang w:val="pl-PL"/>
              </w:rPr>
            </w:rPrChange>
          </w:rPr>
          <w:t xml:space="preserve"> –grupa cech danego Rozwiązania, Wniosku lub Wyników Prac Etapu, określonych w Załączniku nr 1 do Regulaminu, która </w:t>
        </w:r>
        <w:r w:rsidRPr="23761EC1" w:rsidR="570C660B">
          <w:rPr>
            <w:rFonts w:ascii="Calibri" w:hAnsi="Calibri" w:eastAsia="Calibri" w:cs="Calibri"/>
            <w:noProof w:val="0"/>
            <w:color w:val="auto"/>
            <w:sz w:val="22"/>
            <w:szCs w:val="22"/>
            <w:lang w:val="pl-PL"/>
            <w:rPrChange w:author="Aneta Ruzik" w:date="2021-07-21T09:37:21.839Z" w:id="1905768287">
              <w:rPr>
                <w:rFonts w:ascii="Calibri" w:hAnsi="Calibri" w:eastAsia="Calibri" w:cs="Calibri"/>
                <w:noProof w:val="0"/>
                <w:color w:val="1F497D"/>
                <w:sz w:val="22"/>
                <w:szCs w:val="22"/>
                <w:lang w:val="pl-PL"/>
              </w:rPr>
            </w:rPrChange>
          </w:rPr>
          <w:t xml:space="preserve">oznacza Wymaganie Obligatoryjne, jeżeli zastosowano daną technologię.  </w:t>
        </w:r>
      </w:ins>
    </w:p>
    <w:p w:rsidRPr="007919D7" w:rsidR="009E3E28" w:rsidP="002F5DA0" w:rsidRDefault="009E3E28" w14:paraId="1645A67F" w14:textId="00D9261D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9E3E28">
        <w:rPr>
          <w:b w:val="1"/>
          <w:bCs w:val="1"/>
        </w:rPr>
        <w:t>Wynagrodzenie</w:t>
      </w:r>
      <w:r w:rsidRPr="23761EC1" w:rsidR="006765B9">
        <w:rPr>
          <w:b w:val="1"/>
          <w:bCs w:val="1"/>
        </w:rPr>
        <w:t xml:space="preserve"> Podstawow</w:t>
      </w:r>
      <w:r w:rsidRPr="23761EC1" w:rsidR="00A77354">
        <w:rPr>
          <w:b w:val="1"/>
          <w:bCs w:val="1"/>
        </w:rPr>
        <w:t>e</w:t>
      </w:r>
      <w:r w:rsidR="009E3E28">
        <w:rPr/>
        <w:t xml:space="preserve"> </w:t>
      </w:r>
      <w:r w:rsidR="006765B9">
        <w:rPr/>
        <w:t>–</w:t>
      </w:r>
      <w:r w:rsidRPr="23761EC1" w:rsidR="006765B9">
        <w:rPr>
          <w:b w:val="1"/>
          <w:bCs w:val="1"/>
        </w:rPr>
        <w:t xml:space="preserve"> </w:t>
      </w:r>
      <w:r w:rsidR="006765B9">
        <w:rPr/>
        <w:t>część wynagrodzenia</w:t>
      </w:r>
      <w:r w:rsidR="009E3E28">
        <w:rPr/>
        <w:t xml:space="preserve"> należna Wykonawcy za realizację </w:t>
      </w:r>
      <w:r w:rsidR="003E04B3">
        <w:rPr/>
        <w:t>Umowy</w:t>
      </w:r>
      <w:r w:rsidR="006765B9">
        <w:rPr/>
        <w:t xml:space="preserve"> w ramach danego Etapu</w:t>
      </w:r>
      <w:r w:rsidR="003E04B3">
        <w:rPr/>
        <w:t>, wypłacana na zasadach i pod warunkami określonymi w Umowie</w:t>
      </w:r>
      <w:r w:rsidR="006765B9">
        <w:rPr/>
        <w:t xml:space="preserve"> w przypadku Odbioru Wyników Prac Etapu</w:t>
      </w:r>
      <w:r w:rsidR="009E3E28">
        <w:rPr/>
        <w:t>;</w:t>
      </w:r>
    </w:p>
    <w:p w:rsidRPr="007919D7" w:rsidR="006765B9" w:rsidP="002F5DA0" w:rsidRDefault="006765B9" w14:paraId="13BDF602" w14:textId="73F02D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6765B9">
        <w:rPr>
          <w:b w:val="1"/>
          <w:bCs w:val="1"/>
        </w:rPr>
        <w:t xml:space="preserve">Wynagrodzenie Uzupełniające </w:t>
      </w:r>
      <w:r w:rsidR="006765B9">
        <w:rPr/>
        <w:t xml:space="preserve">– </w:t>
      </w:r>
      <w:r w:rsidR="006765B9">
        <w:rPr/>
        <w:t xml:space="preserve">część wynagrodzenia </w:t>
      </w:r>
      <w:r w:rsidR="00AF3D18">
        <w:rPr/>
        <w:t xml:space="preserve">w formie </w:t>
      </w:r>
      <w:proofErr w:type="spellStart"/>
      <w:r w:rsidRPr="23761EC1" w:rsidR="00AF3D18">
        <w:rPr>
          <w:i w:val="1"/>
          <w:iCs w:val="1"/>
        </w:rPr>
        <w:t>success</w:t>
      </w:r>
      <w:proofErr w:type="spellEnd"/>
      <w:r w:rsidRPr="23761EC1" w:rsidR="00AF3D18">
        <w:rPr>
          <w:i w:val="1"/>
          <w:iCs w:val="1"/>
        </w:rPr>
        <w:t xml:space="preserve"> </w:t>
      </w:r>
      <w:proofErr w:type="spellStart"/>
      <w:r w:rsidRPr="23761EC1" w:rsidR="00AF3D18">
        <w:rPr>
          <w:i w:val="1"/>
          <w:iCs w:val="1"/>
        </w:rPr>
        <w:t>fee</w:t>
      </w:r>
      <w:proofErr w:type="spellEnd"/>
      <w:r w:rsidRPr="23761EC1" w:rsidR="00AF3D18">
        <w:rPr>
          <w:i w:val="1"/>
          <w:iCs w:val="1"/>
        </w:rPr>
        <w:t xml:space="preserve">, </w:t>
      </w:r>
      <w:r w:rsidR="006765B9">
        <w:rPr/>
        <w:t xml:space="preserve">należna Wykonawcy za realizację Umowy w ramach danego Etapu pod warunkiem osiągniecia przez Wynik Prac Etapu </w:t>
      </w:r>
      <w:r w:rsidR="005D1D2B">
        <w:rPr/>
        <w:t xml:space="preserve">założeń w zakresie </w:t>
      </w:r>
      <w:r w:rsidR="1336B24A">
        <w:rPr/>
        <w:t>Wymagań</w:t>
      </w:r>
      <w:r w:rsidR="00F44C97">
        <w:rPr/>
        <w:t xml:space="preserve"> </w:t>
      </w:r>
      <w:r w:rsidR="006765B9">
        <w:rPr/>
        <w:t xml:space="preserve">Obligatoryjnych, </w:t>
      </w:r>
      <w:r w:rsidR="1336B24A">
        <w:rPr/>
        <w:t>Wymagań</w:t>
      </w:r>
      <w:r w:rsidR="006765B9">
        <w:rPr/>
        <w:t xml:space="preserve"> Konkursowych</w:t>
      </w:r>
      <w:r w:rsidR="006B60E7">
        <w:rPr/>
        <w:t xml:space="preserve"> i</w:t>
      </w:r>
      <w:r w:rsidR="00F44C97">
        <w:rPr/>
        <w:t xml:space="preserve"> </w:t>
      </w:r>
      <w:r w:rsidR="1336B24A">
        <w:rPr/>
        <w:t>Wymagań</w:t>
      </w:r>
      <w:r w:rsidR="00F44C97">
        <w:rPr/>
        <w:t xml:space="preserve"> Jakościowych</w:t>
      </w:r>
      <w:r w:rsidR="006765B9">
        <w:rPr/>
        <w:t xml:space="preserve"> </w:t>
      </w:r>
      <w:r w:rsidR="005D1D2B">
        <w:rPr/>
        <w:t xml:space="preserve">określonych we Wniosku i Postąpieniach poprzedzających dany Etap, </w:t>
      </w:r>
      <w:r w:rsidR="006765B9">
        <w:rPr/>
        <w:t>wypłacana na zasadach i pod warunkami określonymi w Umowie;</w:t>
      </w:r>
      <w:bookmarkStart w:name="_Hlk53787525" w:id="11"/>
      <w:bookmarkEnd w:id="11"/>
    </w:p>
    <w:p w:rsidRPr="007919D7" w:rsidR="001B65B1" w:rsidP="002F5DA0" w:rsidRDefault="001233A3" w14:paraId="09111767" w14:textId="39CC65F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233A3">
        <w:rPr>
          <w:b w:val="1"/>
          <w:bCs w:val="1"/>
        </w:rPr>
        <w:t>Wynik</w:t>
      </w:r>
      <w:r w:rsidRPr="23761EC1" w:rsidR="0090770F">
        <w:rPr>
          <w:b w:val="1"/>
          <w:bCs w:val="1"/>
        </w:rPr>
        <w:t>i</w:t>
      </w:r>
      <w:r w:rsidRPr="23761EC1" w:rsidR="001233A3">
        <w:rPr>
          <w:b w:val="1"/>
          <w:bCs w:val="1"/>
        </w:rPr>
        <w:t xml:space="preserve"> Prac </w:t>
      </w:r>
      <w:r w:rsidRPr="23761EC1" w:rsidR="001E1583">
        <w:rPr>
          <w:b w:val="1"/>
          <w:bCs w:val="1"/>
        </w:rPr>
        <w:t>Etapu</w:t>
      </w:r>
      <w:r w:rsidR="001233A3">
        <w:rPr/>
        <w:t xml:space="preserve"> –</w:t>
      </w:r>
      <w:r w:rsidR="006B60E7">
        <w:rPr/>
        <w:t xml:space="preserve"> odpowiednio Wynik Prac Etapu I albo Wynik Prac Etapu II</w:t>
      </w:r>
      <w:r w:rsidR="0847C1D7">
        <w:rPr/>
        <w:t>;</w:t>
      </w:r>
    </w:p>
    <w:p w:rsidRPr="007919D7" w:rsidR="004744D0" w:rsidP="002F5DA0" w:rsidRDefault="001233A3" w14:paraId="279EB5F2" w14:textId="61B82C0B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lang w:eastAsia="pl-PL"/>
        </w:rPr>
      </w:pPr>
      <w:r w:rsidRPr="23761EC1" w:rsidR="001233A3">
        <w:rPr>
          <w:b w:val="1"/>
          <w:bCs w:val="1"/>
        </w:rPr>
        <w:t xml:space="preserve">Wynik Prac </w:t>
      </w:r>
      <w:r w:rsidRPr="23761EC1" w:rsidR="001E1583">
        <w:rPr>
          <w:b w:val="1"/>
          <w:bCs w:val="1"/>
        </w:rPr>
        <w:t>Etapu I</w:t>
      </w:r>
      <w:r w:rsidRPr="23761EC1" w:rsidR="001233A3">
        <w:rPr>
          <w:b w:val="1"/>
          <w:bCs w:val="1"/>
        </w:rPr>
        <w:t xml:space="preserve"> </w:t>
      </w:r>
      <w:r w:rsidR="001233A3">
        <w:rPr/>
        <w:t>–</w:t>
      </w:r>
      <w:r w:rsidRPr="23761EC1" w:rsidR="001233A3">
        <w:rPr>
          <w:b w:val="1"/>
          <w:bCs w:val="1"/>
        </w:rPr>
        <w:t xml:space="preserve"> </w:t>
      </w:r>
      <w:r w:rsidR="00E23188">
        <w:rPr/>
        <w:t xml:space="preserve">efekty bezpośrednich lub pośrednich działań Wykonawcy prowadzonych </w:t>
      </w:r>
      <w:r w:rsidR="00B073EA">
        <w:rPr/>
        <w:t>w </w:t>
      </w:r>
      <w:r w:rsidR="00E23188">
        <w:rPr/>
        <w:t>ramach Etapu I</w:t>
      </w:r>
      <w:r w:rsidR="00A65442">
        <w:rPr/>
        <w:t xml:space="preserve">, </w:t>
      </w:r>
      <w:r w:rsidR="003453C1">
        <w:rPr/>
        <w:t>przedstawione w formie</w:t>
      </w:r>
      <w:r w:rsidR="00A724C3">
        <w:rPr/>
        <w:t xml:space="preserve"> i zakresie</w:t>
      </w:r>
      <w:r w:rsidR="003453C1">
        <w:rPr/>
        <w:t xml:space="preserve"> określon</w:t>
      </w:r>
      <w:r w:rsidR="00A724C3">
        <w:rPr/>
        <w:t>ych</w:t>
      </w:r>
      <w:r w:rsidR="003453C1">
        <w:rPr/>
        <w:t xml:space="preserve"> w </w:t>
      </w:r>
      <w:r w:rsidR="00144687">
        <w:rPr/>
        <w:t>Załącznik</w:t>
      </w:r>
      <w:r w:rsidR="003453C1">
        <w:rPr/>
        <w:t>u nr 4</w:t>
      </w:r>
      <w:r w:rsidR="00A724C3">
        <w:rPr/>
        <w:t xml:space="preserve"> do Regulaminu i spełniające co najmniej </w:t>
      </w:r>
      <w:r w:rsidR="20E961C1">
        <w:rPr/>
        <w:t>Wymagania</w:t>
      </w:r>
      <w:r w:rsidR="00A724C3">
        <w:rPr/>
        <w:t xml:space="preserve"> Obligatoryjne określone w </w:t>
      </w:r>
      <w:r w:rsidR="00144687">
        <w:rPr/>
        <w:t>Załącznik</w:t>
      </w:r>
      <w:r w:rsidR="00A724C3">
        <w:rPr/>
        <w:t>u nr 1 do Regulaminu</w:t>
      </w:r>
      <w:r w:rsidR="00A65442">
        <w:rPr/>
        <w:t>;</w:t>
      </w:r>
    </w:p>
    <w:p w:rsidRPr="007919D7" w:rsidR="00A65442" w:rsidP="002F5DA0" w:rsidRDefault="001233A3" w14:paraId="4490949D" w14:textId="4CE4BF1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233A3">
        <w:rPr>
          <w:b w:val="1"/>
          <w:bCs w:val="1"/>
        </w:rPr>
        <w:t xml:space="preserve">Wynik Prac </w:t>
      </w:r>
      <w:r w:rsidRPr="23761EC1" w:rsidR="001E1583">
        <w:rPr>
          <w:b w:val="1"/>
          <w:bCs w:val="1"/>
        </w:rPr>
        <w:t>Etapu II</w:t>
      </w:r>
      <w:r w:rsidR="001233A3">
        <w:rPr/>
        <w:t xml:space="preserve"> –</w:t>
      </w:r>
      <w:r w:rsidRPr="23761EC1" w:rsidR="001233A3">
        <w:rPr>
          <w:b w:val="1"/>
          <w:bCs w:val="1"/>
        </w:rPr>
        <w:t xml:space="preserve"> </w:t>
      </w:r>
      <w:r w:rsidR="00A65442">
        <w:rPr/>
        <w:t xml:space="preserve">efekty bezpośrednich lub pośrednich działań Wykonawcy prowadzonych w ramach Etapu II, </w:t>
      </w:r>
      <w:r w:rsidR="00A724C3">
        <w:rPr/>
        <w:t xml:space="preserve">przedstawione w formie i zakresie określonych w </w:t>
      </w:r>
      <w:r w:rsidR="00144687">
        <w:rPr/>
        <w:t>Załącznik</w:t>
      </w:r>
      <w:r w:rsidR="00A724C3">
        <w:rPr/>
        <w:t xml:space="preserve">u nr 4 do Regulaminu i spełniające co najmniej </w:t>
      </w:r>
      <w:r w:rsidR="20E961C1">
        <w:rPr/>
        <w:t>Wymagania</w:t>
      </w:r>
      <w:r w:rsidR="00A724C3">
        <w:rPr/>
        <w:t xml:space="preserve"> Obligatoryjne określone w </w:t>
      </w:r>
      <w:r w:rsidR="00144687">
        <w:rPr/>
        <w:t>Załącznik</w:t>
      </w:r>
      <w:r w:rsidR="00A724C3">
        <w:rPr/>
        <w:t>u nr 1 do Regulaminu</w:t>
      </w:r>
      <w:r w:rsidR="00A65442">
        <w:rPr/>
        <w:t>;</w:t>
      </w:r>
    </w:p>
    <w:p w:rsidRPr="007919D7" w:rsidR="006B60E7" w:rsidP="23761EC1" w:rsidRDefault="006B60E7" w14:paraId="4DDEF4B6" w14:textId="7C4FE50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="" w:eastAsiaTheme="minorEastAsia"/>
        </w:rPr>
      </w:pPr>
      <w:r w:rsidRPr="23761EC1" w:rsidR="006B60E7">
        <w:rPr>
          <w:b w:val="1"/>
          <w:bCs w:val="1"/>
        </w:rPr>
        <w:t xml:space="preserve">Wyniki Prac B+R </w:t>
      </w:r>
      <w:r w:rsidR="006B60E7">
        <w:rPr/>
        <w:t xml:space="preserve">– oznacza wszelkie efekty prac badawczo-rozwojowych prowadzonych przez Wykonawcę w ramach Umowy, niezależnie od ich materialnego lub niematerialnego wymiaru, w tym Wyniki Prac Etapu (z zastrzeżeniem </w:t>
      </w:r>
      <w:r w:rsidR="00894586">
        <w:rPr/>
        <w:t>zdania kolejnego</w:t>
      </w:r>
      <w:r w:rsidR="006B60E7">
        <w:rPr/>
        <w:t xml:space="preserve">) i </w:t>
      </w:r>
      <w:proofErr w:type="spellStart"/>
      <w:r w:rsidR="006B60E7">
        <w:rPr/>
        <w:t>Foreground</w:t>
      </w:r>
      <w:proofErr w:type="spellEnd"/>
      <w:r w:rsidR="006B60E7">
        <w:rPr/>
        <w:t xml:space="preserve"> IP, </w:t>
      </w:r>
      <w:r w:rsidRPr="23761EC1" w:rsidR="006B60E7">
        <w:rPr>
          <w:color w:val="000000" w:themeColor="text1" w:themeTint="FF" w:themeShade="FF"/>
        </w:rPr>
        <w:t>stworzone lub uzyskane przez Wykonawcę w związku lub w celu opracowania Rozwiązania, niezależnie od czasu ich powstania; przez Wyniki Prac B+R rozumie się także części lub fragmenty</w:t>
      </w:r>
      <w:r w:rsidRPr="23761EC1" w:rsidR="002D10D3">
        <w:rPr>
          <w:color w:val="000000" w:themeColor="text1" w:themeTint="FF" w:themeShade="FF"/>
        </w:rPr>
        <w:t xml:space="preserve"> </w:t>
      </w:r>
      <w:r w:rsidRPr="23761EC1" w:rsidR="006B60E7">
        <w:rPr>
          <w:rFonts w:ascii="Calibri" w:hAnsi="Calibri" w:eastAsia="Calibri" w:cs="Calibri"/>
          <w:color w:val="000000" w:themeColor="text1" w:themeTint="FF" w:themeShade="FF"/>
        </w:rPr>
        <w:t xml:space="preserve">Wyników Prac B+R. W celu usunięcia wątpliwości </w:t>
      </w:r>
      <w:proofErr w:type="spellStart"/>
      <w:r w:rsidRPr="23761EC1" w:rsidR="006B60E7">
        <w:rPr>
          <w:rFonts w:ascii="Calibri" w:hAnsi="Calibri" w:eastAsia="Calibri" w:cs="Calibri"/>
          <w:color w:val="000000" w:themeColor="text1" w:themeTint="FF" w:themeShade="FF"/>
        </w:rPr>
        <w:t>Background</w:t>
      </w:r>
      <w:proofErr w:type="spellEnd"/>
      <w:r w:rsidRPr="23761EC1" w:rsidR="006B60E7">
        <w:rPr>
          <w:rFonts w:ascii="Calibri" w:hAnsi="Calibri" w:eastAsia="Calibri" w:cs="Calibri"/>
          <w:color w:val="000000" w:themeColor="text1" w:themeTint="FF" w:themeShade="FF"/>
        </w:rPr>
        <w:t xml:space="preserve"> IP, w tym wchodzące w skład Wyników Prac Etapu, nie stanowią Wyników Pra B+R</w:t>
      </w:r>
      <w:r w:rsidRPr="23761EC1" w:rsidR="006B60E7">
        <w:rPr>
          <w:color w:val="000000" w:themeColor="text1" w:themeTint="FF" w:themeShade="FF"/>
        </w:rPr>
        <w:t>;</w:t>
      </w:r>
    </w:p>
    <w:p w:rsidRPr="007919D7" w:rsidR="001233A3" w:rsidP="002F5DA0" w:rsidRDefault="001233A3" w14:paraId="2DD2AC85" w14:textId="2C284806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233A3">
        <w:rPr>
          <w:b w:val="1"/>
          <w:bCs w:val="1"/>
        </w:rPr>
        <w:t xml:space="preserve">Wynik </w:t>
      </w:r>
      <w:r w:rsidRPr="23761EC1" w:rsidR="00AE2796">
        <w:rPr>
          <w:b w:val="1"/>
          <w:bCs w:val="1"/>
        </w:rPr>
        <w:t xml:space="preserve">Pozytywny </w:t>
      </w:r>
      <w:r w:rsidRPr="23761EC1" w:rsidR="001233A3">
        <w:rPr>
          <w:b w:val="1"/>
          <w:bCs w:val="1"/>
        </w:rPr>
        <w:t>Końcowy</w:t>
      </w:r>
      <w:r w:rsidRPr="23761EC1" w:rsidR="007D2F07">
        <w:rPr>
          <w:b w:val="1"/>
          <w:bCs w:val="1"/>
        </w:rPr>
        <w:t xml:space="preserve"> </w:t>
      </w:r>
      <w:r w:rsidR="001233A3">
        <w:rPr/>
        <w:t xml:space="preserve">– </w:t>
      </w:r>
      <w:r w:rsidR="001233A3">
        <w:rPr/>
        <w:t xml:space="preserve">oznacza </w:t>
      </w:r>
      <w:r w:rsidR="00732456">
        <w:rPr/>
        <w:t xml:space="preserve">wynik oceny </w:t>
      </w:r>
      <w:r w:rsidR="00CE3144">
        <w:rPr/>
        <w:t>Wykonawcy</w:t>
      </w:r>
      <w:r w:rsidR="00A764A7">
        <w:rPr/>
        <w:t xml:space="preserve"> </w:t>
      </w:r>
      <w:r w:rsidR="00732456">
        <w:rPr/>
        <w:t xml:space="preserve">ustalony przez Zespół Oceniający w ramach </w:t>
      </w:r>
      <w:r w:rsidR="001A3A8F">
        <w:rPr/>
        <w:t>zakończenia</w:t>
      </w:r>
      <w:r w:rsidR="00233AE8">
        <w:rPr/>
        <w:t xml:space="preserve"> Etapu </w:t>
      </w:r>
      <w:r w:rsidR="00B83709">
        <w:rPr/>
        <w:t>II</w:t>
      </w:r>
      <w:r w:rsidR="00CE3144">
        <w:rPr/>
        <w:t xml:space="preserve"> </w:t>
      </w:r>
      <w:r w:rsidR="001233A3">
        <w:rPr/>
        <w:t>w przypadkach wskazanych w Umowie</w:t>
      </w:r>
      <w:r w:rsidR="00732456">
        <w:rPr/>
        <w:t xml:space="preserve">, przypisany </w:t>
      </w:r>
      <w:r w:rsidR="00CE3144">
        <w:rPr/>
        <w:t>Wykonawcy</w:t>
      </w:r>
      <w:r w:rsidR="001233A3">
        <w:rPr/>
        <w:t>, skutkując</w:t>
      </w:r>
      <w:r w:rsidR="00732456">
        <w:rPr/>
        <w:t>y</w:t>
      </w:r>
      <w:r w:rsidR="001233A3">
        <w:rPr/>
        <w:t xml:space="preserve"> </w:t>
      </w:r>
      <w:r w:rsidR="00142CB9">
        <w:rPr/>
        <w:t xml:space="preserve">uznaniem </w:t>
      </w:r>
      <w:r w:rsidR="002331A9">
        <w:rPr/>
        <w:t xml:space="preserve">że Demonstrator przeszedł pomyślnie </w:t>
      </w:r>
      <w:r w:rsidR="00204BCA">
        <w:rPr/>
        <w:t>ocenę</w:t>
      </w:r>
      <w:r w:rsidR="002331A9">
        <w:rPr/>
        <w:t xml:space="preserve"> w ramach Oceny Końcowej</w:t>
      </w:r>
      <w:r w:rsidR="001233A3">
        <w:rPr/>
        <w:t>;</w:t>
      </w:r>
    </w:p>
    <w:p w:rsidRPr="007919D7" w:rsidR="002331A9" w:rsidP="002F5DA0" w:rsidRDefault="001233A3" w14:paraId="01F97560" w14:textId="31652A2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233A3">
        <w:rPr>
          <w:b w:val="1"/>
          <w:bCs w:val="1"/>
        </w:rPr>
        <w:t xml:space="preserve">Wynik Negatywny – </w:t>
      </w:r>
      <w:r w:rsidR="001233A3">
        <w:rPr/>
        <w:t xml:space="preserve">oznacza </w:t>
      </w:r>
      <w:r w:rsidR="00732456">
        <w:rPr/>
        <w:t xml:space="preserve">wynik oceny </w:t>
      </w:r>
      <w:r w:rsidR="00CE3144">
        <w:rPr/>
        <w:t>Wykonawcy</w:t>
      </w:r>
      <w:r w:rsidR="00A764A7">
        <w:rPr/>
        <w:t xml:space="preserve"> </w:t>
      </w:r>
      <w:r w:rsidR="00732456">
        <w:rPr/>
        <w:t>ustalony przez Zespół Oce</w:t>
      </w:r>
      <w:r w:rsidR="00233AE8">
        <w:rPr/>
        <w:t>niający w ramach</w:t>
      </w:r>
      <w:r w:rsidR="00224E3C">
        <w:rPr/>
        <w:t xml:space="preserve"> oceny Wniosku,</w:t>
      </w:r>
      <w:r w:rsidR="00233AE8">
        <w:rPr/>
        <w:t xml:space="preserve"> Selekcji Etapu </w:t>
      </w:r>
      <w:r w:rsidR="006B60E7">
        <w:rPr/>
        <w:t xml:space="preserve">I </w:t>
      </w:r>
      <w:r w:rsidR="00732456">
        <w:rPr/>
        <w:t xml:space="preserve">lub </w:t>
      </w:r>
      <w:r w:rsidR="00224E3C">
        <w:rPr/>
        <w:t xml:space="preserve">Oceny Końcowej </w:t>
      </w:r>
      <w:r w:rsidR="00233AE8">
        <w:rPr/>
        <w:t xml:space="preserve">Etapu </w:t>
      </w:r>
      <w:r w:rsidR="00173CEC">
        <w:rPr/>
        <w:t>II</w:t>
      </w:r>
      <w:r w:rsidR="00732456">
        <w:rPr/>
        <w:t xml:space="preserve">, przypisany </w:t>
      </w:r>
      <w:r w:rsidR="00CE3144">
        <w:rPr/>
        <w:t>Wykonawcy</w:t>
      </w:r>
      <w:r w:rsidR="00A764A7">
        <w:rPr/>
        <w:t xml:space="preserve"> </w:t>
      </w:r>
      <w:r w:rsidR="00732456">
        <w:rPr/>
        <w:t xml:space="preserve">w Liście Rankingowej, </w:t>
      </w:r>
      <w:r w:rsidR="001233A3">
        <w:rPr/>
        <w:t>skutkując</w:t>
      </w:r>
      <w:r w:rsidR="00732456">
        <w:rPr/>
        <w:t>y</w:t>
      </w:r>
      <w:r w:rsidR="00233AE8">
        <w:rPr/>
        <w:t xml:space="preserve"> </w:t>
      </w:r>
      <w:r w:rsidR="002331A9">
        <w:rPr/>
        <w:t>odpowiednio:</w:t>
      </w:r>
    </w:p>
    <w:p w:rsidRPr="007919D7" w:rsidR="002331A9" w:rsidP="002F5DA0" w:rsidRDefault="00233AE8" w14:paraId="327A01CA" w14:textId="2CAE8792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  <w:rPr/>
      </w:pPr>
      <w:r w:rsidR="00233AE8">
        <w:rPr/>
        <w:t xml:space="preserve">zakończeniem </w:t>
      </w:r>
      <w:r w:rsidR="002331A9">
        <w:rPr/>
        <w:t xml:space="preserve">udziału </w:t>
      </w:r>
      <w:r w:rsidR="00CE3144">
        <w:rPr/>
        <w:t>Wykonawcy</w:t>
      </w:r>
      <w:r w:rsidR="002331A9">
        <w:rPr/>
        <w:t xml:space="preserve"> w Postępowaniu bez dopuszczenia go do zawarcia Umowy w zakresie danego Strumienia</w:t>
      </w:r>
      <w:r w:rsidR="1B28ED7C">
        <w:rPr/>
        <w:t>,</w:t>
      </w:r>
      <w:r w:rsidR="002331A9">
        <w:rPr/>
        <w:t xml:space="preserve"> </w:t>
      </w:r>
    </w:p>
    <w:p w:rsidRPr="007919D7" w:rsidR="001233A3" w:rsidP="002F5DA0" w:rsidRDefault="002331A9" w14:paraId="06313925" w14:textId="50A2661F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  <w:rPr/>
      </w:pPr>
      <w:r w:rsidR="002331A9">
        <w:rPr/>
        <w:t xml:space="preserve">w przypadku Umowy – zakończeniem </w:t>
      </w:r>
      <w:r w:rsidR="00233AE8">
        <w:rPr/>
        <w:t>danego Etapu</w:t>
      </w:r>
      <w:r w:rsidR="001233A3">
        <w:rPr/>
        <w:t xml:space="preserve"> dla danego </w:t>
      </w:r>
      <w:r w:rsidR="00CE3144">
        <w:rPr/>
        <w:t>Wykonawcy</w:t>
      </w:r>
      <w:r w:rsidR="00193A9A">
        <w:rPr/>
        <w:t xml:space="preserve"> uznaniem, że nie zrealizował danego Etapu</w:t>
      </w:r>
      <w:r w:rsidR="00A764A7">
        <w:rPr/>
        <w:t xml:space="preserve"> </w:t>
      </w:r>
      <w:r w:rsidR="00233AE8">
        <w:rPr/>
        <w:t>i</w:t>
      </w:r>
      <w:r w:rsidR="00A764A7">
        <w:rPr/>
        <w:t> </w:t>
      </w:r>
      <w:r w:rsidR="00233AE8">
        <w:rPr/>
        <w:t>wygaśnięciem U</w:t>
      </w:r>
      <w:r w:rsidR="001233A3">
        <w:rPr/>
        <w:t>mowy z nim zawartej</w:t>
      </w:r>
      <w:r w:rsidR="000C4A62">
        <w:rPr/>
        <w:t xml:space="preserve"> w zakresie określonego Strumienia</w:t>
      </w:r>
      <w:r w:rsidR="001E1518">
        <w:rPr/>
        <w:t>;</w:t>
      </w:r>
    </w:p>
    <w:p w:rsidRPr="007919D7" w:rsidR="005C0D64" w:rsidP="002F5DA0" w:rsidRDefault="001233A3" w14:paraId="203235E9" w14:textId="1C50C0C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233A3">
        <w:rPr>
          <w:b w:val="1"/>
          <w:bCs w:val="1"/>
        </w:rPr>
        <w:t xml:space="preserve">Wynik Pozytywny </w:t>
      </w:r>
      <w:r w:rsidR="001233A3">
        <w:rPr/>
        <w:t>–</w:t>
      </w:r>
      <w:r w:rsidRPr="23761EC1" w:rsidR="001233A3">
        <w:rPr>
          <w:b w:val="1"/>
          <w:bCs w:val="1"/>
        </w:rPr>
        <w:t xml:space="preserve"> </w:t>
      </w:r>
      <w:r w:rsidR="001E1518">
        <w:rPr/>
        <w:t xml:space="preserve">oznacza wynik oceny </w:t>
      </w:r>
      <w:r w:rsidR="00483D6D">
        <w:rPr/>
        <w:t>Wykonawcy</w:t>
      </w:r>
      <w:r w:rsidR="00A764A7">
        <w:rPr/>
        <w:t xml:space="preserve"> </w:t>
      </w:r>
      <w:r w:rsidR="001E1518">
        <w:rPr/>
        <w:t>ustalony przez Zespół O</w:t>
      </w:r>
      <w:r w:rsidR="00233AE8">
        <w:rPr/>
        <w:t xml:space="preserve">ceniający w ramach </w:t>
      </w:r>
      <w:r w:rsidR="005270D0">
        <w:rPr/>
        <w:t>oceny Wniosku</w:t>
      </w:r>
      <w:r w:rsidR="006B60E7">
        <w:rPr/>
        <w:t xml:space="preserve"> lub</w:t>
      </w:r>
      <w:r w:rsidR="005270D0">
        <w:rPr/>
        <w:t xml:space="preserve"> </w:t>
      </w:r>
      <w:r w:rsidR="00233AE8">
        <w:rPr/>
        <w:t>Selekcji Etapu I</w:t>
      </w:r>
      <w:r w:rsidR="002331A9">
        <w:rPr/>
        <w:t xml:space="preserve">. Wynik Pozytywny w ramach oceny Wniosku skutkuje dopuszczeniem do zawarcia Umowy, zaś w ramach Selekcji </w:t>
      </w:r>
      <w:r w:rsidR="00670A25">
        <w:rPr/>
        <w:t xml:space="preserve">Etapu I </w:t>
      </w:r>
      <w:r w:rsidR="002331A9">
        <w:rPr/>
        <w:t>potwierdza zgodność Wyników Prac Etapu</w:t>
      </w:r>
      <w:r w:rsidR="00416BCF">
        <w:rPr/>
        <w:t xml:space="preserve"> I</w:t>
      </w:r>
      <w:r w:rsidR="002331A9">
        <w:rPr/>
        <w:t xml:space="preserve"> z </w:t>
      </w:r>
      <w:r w:rsidR="00BA388E">
        <w:rPr/>
        <w:t xml:space="preserve">Umową i </w:t>
      </w:r>
      <w:r w:rsidR="002331A9">
        <w:rPr/>
        <w:t>Wnioskiem</w:t>
      </w:r>
      <w:r w:rsidR="00193A9A">
        <w:rPr/>
        <w:t>,</w:t>
      </w:r>
      <w:r w:rsidR="002331A9">
        <w:rPr/>
        <w:t xml:space="preserve"> z uwzględnieniem dopuszczalnej</w:t>
      </w:r>
      <w:r w:rsidR="00BA388E">
        <w:rPr/>
        <w:t xml:space="preserve"> </w:t>
      </w:r>
      <w:r w:rsidR="002331A9">
        <w:rPr/>
        <w:t>Granicy Błędu</w:t>
      </w:r>
      <w:r w:rsidR="005C0D64">
        <w:rPr/>
        <w:t>;</w:t>
      </w:r>
    </w:p>
    <w:p w:rsidRPr="007919D7" w:rsidR="001233A3" w:rsidP="002F5DA0" w:rsidRDefault="002331A9" w14:paraId="2969F737" w14:textId="5EE9904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2331A9">
        <w:rPr>
          <w:b w:val="1"/>
          <w:bCs w:val="1"/>
        </w:rPr>
        <w:t xml:space="preserve">Wynik Pozytywny </w:t>
      </w:r>
      <w:r w:rsidRPr="23761EC1" w:rsidR="00F824BA">
        <w:rPr>
          <w:b w:val="1"/>
          <w:bCs w:val="1"/>
        </w:rPr>
        <w:t>z Dopuszczeniem do Etapu</w:t>
      </w:r>
      <w:r w:rsidRPr="23761EC1" w:rsidR="006B60E7">
        <w:rPr>
          <w:b w:val="1"/>
          <w:bCs w:val="1"/>
        </w:rPr>
        <w:t xml:space="preserve"> II</w:t>
      </w:r>
      <w:r w:rsidRPr="23761EC1" w:rsidR="00F824BA">
        <w:rPr>
          <w:b w:val="1"/>
          <w:bCs w:val="1"/>
        </w:rPr>
        <w:t xml:space="preserve"> </w:t>
      </w:r>
      <w:r w:rsidR="002331A9">
        <w:rPr/>
        <w:t>–</w:t>
      </w:r>
      <w:r w:rsidR="002331A9">
        <w:rPr/>
        <w:t xml:space="preserve"> oznacza </w:t>
      </w:r>
      <w:r w:rsidR="005C0D64">
        <w:rPr/>
        <w:t xml:space="preserve">kwalifikowany rodzaj </w:t>
      </w:r>
      <w:r w:rsidR="002331A9">
        <w:rPr/>
        <w:t>Wynik</w:t>
      </w:r>
      <w:r w:rsidR="005C0D64">
        <w:rPr/>
        <w:t>u</w:t>
      </w:r>
      <w:r w:rsidR="002331A9">
        <w:rPr/>
        <w:t xml:space="preserve"> Pozytywn</w:t>
      </w:r>
      <w:r w:rsidR="005C0D64">
        <w:rPr/>
        <w:t>ego,</w:t>
      </w:r>
      <w:r w:rsidR="002331A9">
        <w:rPr/>
        <w:t xml:space="preserve"> </w:t>
      </w:r>
      <w:r w:rsidR="005C0D64">
        <w:rPr/>
        <w:t xml:space="preserve">który jest </w:t>
      </w:r>
      <w:r w:rsidR="00193A9A">
        <w:rPr/>
        <w:t xml:space="preserve">uzyskany przez </w:t>
      </w:r>
      <w:r w:rsidR="00483D6D">
        <w:rPr/>
        <w:t>Wykonawcę</w:t>
      </w:r>
      <w:r w:rsidR="00193A9A">
        <w:rPr/>
        <w:t xml:space="preserve"> w ramach Umowy </w:t>
      </w:r>
      <w:r w:rsidR="005C0D64">
        <w:rPr/>
        <w:t xml:space="preserve">i </w:t>
      </w:r>
      <w:r w:rsidR="00193A9A">
        <w:rPr/>
        <w:t>powoduj</w:t>
      </w:r>
      <w:r w:rsidR="005C0D64">
        <w:rPr/>
        <w:t>e</w:t>
      </w:r>
      <w:r w:rsidR="00193A9A">
        <w:rPr/>
        <w:t xml:space="preserve"> jego dopuszczenie do Etapu </w:t>
      </w:r>
      <w:r w:rsidR="006B60E7">
        <w:rPr/>
        <w:t xml:space="preserve">II </w:t>
      </w:r>
      <w:r w:rsidR="00193A9A">
        <w:rPr/>
        <w:t>realizacji Umowy,</w:t>
      </w:r>
      <w:r w:rsidR="005270D0">
        <w:rPr/>
        <w:t xml:space="preserve"> </w:t>
      </w:r>
      <w:r w:rsidR="001E1518">
        <w:rPr/>
        <w:t xml:space="preserve">w przypadkach </w:t>
      </w:r>
      <w:r w:rsidR="00193A9A">
        <w:rPr/>
        <w:t xml:space="preserve">w niej </w:t>
      </w:r>
      <w:r w:rsidR="001E1518">
        <w:rPr/>
        <w:t>wskazanych</w:t>
      </w:r>
      <w:r w:rsidR="00193A9A">
        <w:rPr/>
        <w:t xml:space="preserve">. Wynik Pozytywny </w:t>
      </w:r>
      <w:r w:rsidR="00F824BA">
        <w:rPr/>
        <w:t xml:space="preserve">z Dopuszczeniem do Etapu </w:t>
      </w:r>
      <w:r w:rsidR="006B60E7">
        <w:rPr/>
        <w:t xml:space="preserve">II </w:t>
      </w:r>
      <w:r w:rsidR="001E1518">
        <w:rPr/>
        <w:t xml:space="preserve">przypisany </w:t>
      </w:r>
      <w:r w:rsidR="00193A9A">
        <w:rPr/>
        <w:t xml:space="preserve">jest </w:t>
      </w:r>
      <w:r w:rsidR="00483D6D">
        <w:rPr/>
        <w:t>Wykonawcy</w:t>
      </w:r>
      <w:r w:rsidR="00A764A7">
        <w:rPr/>
        <w:t xml:space="preserve"> </w:t>
      </w:r>
      <w:r w:rsidR="001E1518">
        <w:rPr/>
        <w:t>w Liście Rankingowej;</w:t>
      </w:r>
    </w:p>
    <w:p w:rsidRPr="007919D7" w:rsidR="00483D6D" w:rsidP="00483D6D" w:rsidRDefault="00130FF0" w14:paraId="10E227A0" w14:textId="1A5FB64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130FF0">
        <w:rPr>
          <w:b w:val="1"/>
          <w:bCs w:val="1"/>
        </w:rPr>
        <w:t>Zabezpieczenie Należytego Wykonania Umowy</w:t>
      </w:r>
      <w:r w:rsidR="00130FF0">
        <w:rPr/>
        <w:t xml:space="preserve"> –</w:t>
      </w:r>
      <w:r w:rsidRPr="23761EC1" w:rsidR="00130FF0">
        <w:rPr>
          <w:b w:val="1"/>
          <w:bCs w:val="1"/>
        </w:rPr>
        <w:t xml:space="preserve"> </w:t>
      </w:r>
      <w:r w:rsidR="00130FF0">
        <w:rPr/>
        <w:t>oznacza zabezpieczenie w formie</w:t>
      </w:r>
      <w:r w:rsidR="003F32EC">
        <w:rPr/>
        <w:t xml:space="preserve"> </w:t>
      </w:r>
      <w:r w:rsidR="00127E68">
        <w:rPr/>
        <w:t xml:space="preserve">wskazanej w </w:t>
      </w:r>
      <w:r w:rsidR="00301CC0">
        <w:rPr/>
        <w:t>ART</w:t>
      </w:r>
      <w:r w:rsidR="00130FF0">
        <w:rPr/>
        <w:t>. 2</w:t>
      </w:r>
      <w:r w:rsidR="00D174EE">
        <w:rPr/>
        <w:t>5</w:t>
      </w:r>
      <w:r w:rsidR="00130FF0">
        <w:rPr/>
        <w:t xml:space="preserve"> Umowy</w:t>
      </w:r>
      <w:r w:rsidR="0050359D">
        <w:rPr/>
        <w:t xml:space="preserve"> lub (jeśli dotyczy) zabezpieczenie w formach określonych w </w:t>
      </w:r>
      <w:r w:rsidR="00301CC0">
        <w:rPr/>
        <w:t>ART</w:t>
      </w:r>
      <w:r w:rsidR="0050359D">
        <w:rPr/>
        <w:t>. 2</w:t>
      </w:r>
      <w:r w:rsidR="00D174EE">
        <w:rPr/>
        <w:t>3</w:t>
      </w:r>
      <w:r w:rsidR="0050359D">
        <w:rPr/>
        <w:t xml:space="preserve"> Umowy</w:t>
      </w:r>
      <w:r w:rsidR="00130FF0">
        <w:rPr/>
        <w:t xml:space="preserve">, ustanowione przez Wykonawcę w celu zabezpieczenia </w:t>
      </w:r>
      <w:r w:rsidRPr="23761EC1" w:rsidR="00130FF0">
        <w:rPr>
          <w:rFonts w:eastAsia="Calibri" w:cs="Times New Roman"/>
        </w:rPr>
        <w:t>zadłużenia Wykonawcy wynikającego z Umowy względem NCBR, w tym tytułem obowiązku zwrotu Zaliczek, kar umownych łącznie z przysługującymi op</w:t>
      </w:r>
      <w:r w:rsidRPr="23761EC1" w:rsidR="00487DC7">
        <w:rPr>
          <w:rFonts w:eastAsia="Calibri" w:cs="Times New Roman"/>
        </w:rPr>
        <w:t xml:space="preserve">łatami, poniesionymi kosztami </w:t>
      </w:r>
      <w:r w:rsidR="00487DC7">
        <w:rPr/>
        <w:t>i </w:t>
      </w:r>
      <w:r w:rsidR="00130FF0">
        <w:rPr/>
        <w:t>odsetkami</w:t>
      </w:r>
      <w:r w:rsidRPr="23761EC1" w:rsidR="00130FF0">
        <w:rPr>
          <w:rFonts w:eastAsia="Calibri" w:cs="Times New Roman"/>
        </w:rPr>
        <w:t>;</w:t>
      </w:r>
    </w:p>
    <w:p w:rsidRPr="007919D7" w:rsidR="0064797B" w:rsidP="00483D6D" w:rsidRDefault="0064797B" w14:paraId="16BD572D" w14:textId="5337707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/>
      </w:pPr>
      <w:r w:rsidRPr="23761EC1" w:rsidR="0064797B">
        <w:rPr>
          <w:rFonts w:ascii="Calibri" w:hAnsi="Calibri" w:eastAsia="Times New Roman" w:cs="Calibri"/>
          <w:b w:val="1"/>
          <w:bCs w:val="1"/>
          <w:lang w:eastAsia="pl-PL"/>
        </w:rPr>
        <w:t>Zadanie Badawcze</w:t>
      </w:r>
      <w:r w:rsidRPr="23761EC1" w:rsidR="0064797B">
        <w:rPr>
          <w:rFonts w:ascii="Calibri" w:hAnsi="Calibri" w:eastAsia="Times New Roman" w:cs="Calibri"/>
          <w:lang w:eastAsia="pl-PL"/>
        </w:rPr>
        <w:t xml:space="preserve"> – oznacza wydzielony w Harmonogramie zakres Prac B+R prowadzonych przez Wykonawcę i zwieńczonych Kamieniem Milowym; </w:t>
      </w:r>
    </w:p>
    <w:p w:rsidRPr="007919D7" w:rsidR="00592D17" w:rsidP="002F5DA0" w:rsidRDefault="00592D17" w14:paraId="2F7D02CA" w14:textId="0715A77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 w:val="1"/>
          <w:bCs w:val="1"/>
        </w:rPr>
      </w:pPr>
      <w:r w:rsidRPr="23761EC1" w:rsidR="00592D17">
        <w:rPr>
          <w:b w:val="1"/>
          <w:bCs w:val="1"/>
        </w:rPr>
        <w:t>Zaliczka</w:t>
      </w:r>
      <w:r w:rsidR="00592D17">
        <w:rPr/>
        <w:t xml:space="preserve"> –</w:t>
      </w:r>
      <w:r w:rsidRPr="23761EC1" w:rsidR="00592D17">
        <w:rPr>
          <w:b w:val="1"/>
          <w:bCs w:val="1"/>
        </w:rPr>
        <w:t xml:space="preserve"> </w:t>
      </w:r>
      <w:r w:rsidR="00592D17">
        <w:rPr/>
        <w:t xml:space="preserve">oznacza zaliczkę płatną przez NCBR na żądanie Wykonawcy na poczet wynagrodzenia odpowiednio za </w:t>
      </w:r>
      <w:r w:rsidR="00805B2C">
        <w:rPr/>
        <w:t>Etap I</w:t>
      </w:r>
      <w:r w:rsidR="00171A53">
        <w:rPr/>
        <w:t xml:space="preserve"> lub</w:t>
      </w:r>
      <w:r w:rsidR="00805B2C">
        <w:rPr/>
        <w:t xml:space="preserve"> Etap II</w:t>
      </w:r>
      <w:r w:rsidR="00592D17">
        <w:rPr/>
        <w:t>, zgodnie z art. 2</w:t>
      </w:r>
      <w:r w:rsidR="00D174EE">
        <w:rPr/>
        <w:t>3</w:t>
      </w:r>
      <w:r w:rsidR="00592D17">
        <w:rPr/>
        <w:t xml:space="preserve"> Umowy;</w:t>
      </w:r>
    </w:p>
    <w:p w:rsidRPr="007919D7" w:rsidR="00592D17" w:rsidP="002F5DA0" w:rsidRDefault="00805B2C" w14:paraId="69E0D972" w14:textId="2158AA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 w:val="1"/>
          <w:bCs w:val="1"/>
        </w:rPr>
      </w:pPr>
      <w:r w:rsidRPr="23761EC1" w:rsidR="00805B2C">
        <w:rPr>
          <w:b w:val="1"/>
          <w:bCs w:val="1"/>
        </w:rPr>
        <w:t>Zamówienia</w:t>
      </w:r>
      <w:r w:rsidRPr="23761EC1" w:rsidR="00592D17">
        <w:rPr>
          <w:b w:val="1"/>
          <w:bCs w:val="1"/>
        </w:rPr>
        <w:t xml:space="preserve"> </w:t>
      </w:r>
      <w:proofErr w:type="spellStart"/>
      <w:r w:rsidRPr="23761EC1" w:rsidR="00592D17">
        <w:rPr>
          <w:b w:val="1"/>
          <w:bCs w:val="1"/>
        </w:rPr>
        <w:t>Przedkomercyjne</w:t>
      </w:r>
      <w:proofErr w:type="spellEnd"/>
      <w:r w:rsidRPr="23761EC1" w:rsidR="00592D17">
        <w:rPr>
          <w:b w:val="1"/>
          <w:bCs w:val="1"/>
        </w:rPr>
        <w:t xml:space="preserve"> </w:t>
      </w:r>
      <w:r w:rsidRPr="23761EC1" w:rsidR="00805B2C">
        <w:rPr>
          <w:b w:val="1"/>
          <w:bCs w:val="1"/>
        </w:rPr>
        <w:t xml:space="preserve">lub </w:t>
      </w:r>
      <w:r w:rsidRPr="23761EC1" w:rsidR="00F0496D">
        <w:rPr>
          <w:b w:val="1"/>
          <w:bCs w:val="1"/>
        </w:rPr>
        <w:t xml:space="preserve">Zamówienie </w:t>
      </w:r>
      <w:proofErr w:type="spellStart"/>
      <w:r w:rsidRPr="23761EC1" w:rsidR="00F0496D">
        <w:rPr>
          <w:b w:val="1"/>
          <w:bCs w:val="1"/>
        </w:rPr>
        <w:t>Przedkomercyjne</w:t>
      </w:r>
      <w:proofErr w:type="spellEnd"/>
      <w:r w:rsidRPr="23761EC1" w:rsidR="00F0496D">
        <w:rPr>
          <w:b w:val="1"/>
          <w:bCs w:val="1"/>
        </w:rPr>
        <w:t xml:space="preserve"> lub </w:t>
      </w:r>
      <w:r w:rsidRPr="23761EC1" w:rsidR="00805B2C">
        <w:rPr>
          <w:b w:val="1"/>
          <w:bCs w:val="1"/>
        </w:rPr>
        <w:t>PCP</w:t>
      </w:r>
      <w:r w:rsidRPr="23761EC1" w:rsidR="00691E54">
        <w:rPr>
          <w:b w:val="1"/>
          <w:bCs w:val="1"/>
        </w:rPr>
        <w:t xml:space="preserve"> </w:t>
      </w:r>
      <w:r w:rsidR="00691E54">
        <w:rPr/>
        <w:t>–</w:t>
      </w:r>
      <w:r w:rsidRPr="23761EC1" w:rsidR="00592D17">
        <w:rPr>
          <w:b w:val="1"/>
          <w:bCs w:val="1"/>
        </w:rPr>
        <w:t xml:space="preserve"> </w:t>
      </w:r>
      <w:r w:rsidR="00592D17">
        <w:rPr/>
        <w:t xml:space="preserve">(ang. </w:t>
      </w:r>
      <w:proofErr w:type="spellStart"/>
      <w:r w:rsidRPr="23761EC1" w:rsidR="00592D17">
        <w:rPr>
          <w:i w:val="1"/>
          <w:iCs w:val="1"/>
        </w:rPr>
        <w:t>pre-commercial</w:t>
      </w:r>
      <w:proofErr w:type="spellEnd"/>
      <w:r w:rsidRPr="23761EC1" w:rsidR="00592D17">
        <w:rPr>
          <w:i w:val="1"/>
          <w:iCs w:val="1"/>
        </w:rPr>
        <w:t xml:space="preserve"> </w:t>
      </w:r>
      <w:proofErr w:type="spellStart"/>
      <w:r w:rsidRPr="23761EC1" w:rsidR="00592D17">
        <w:rPr>
          <w:i w:val="1"/>
          <w:iCs w:val="1"/>
        </w:rPr>
        <w:t>procurement</w:t>
      </w:r>
      <w:proofErr w:type="spellEnd"/>
      <w:r w:rsidRPr="23761EC1" w:rsidR="00805B2C">
        <w:rPr>
          <w:i w:val="1"/>
          <w:iCs w:val="1"/>
        </w:rPr>
        <w:t>, PCP</w:t>
      </w:r>
      <w:r w:rsidR="00592D17">
        <w:rPr/>
        <w:t>)</w:t>
      </w:r>
      <w:r w:rsidRPr="23761EC1" w:rsidR="00592D17">
        <w:rPr>
          <w:i w:val="1"/>
          <w:iCs w:val="1"/>
        </w:rPr>
        <w:t xml:space="preserve"> </w:t>
      </w:r>
      <w:r w:rsidR="00592D17">
        <w:rPr/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>
        <w:rPr/>
        <w:t xml:space="preserve"> przejmuje wszystkich wyników i </w:t>
      </w:r>
      <w:r w:rsidR="00592D17">
        <w:rPr/>
        <w:t>korzyści zlecenia na wyłączność do wykorzystania w ramach prowadzenia własnej działalności, ale dzieli je z usługodawcami na warunkach rynkowych. Zlecen</w:t>
      </w:r>
      <w:r w:rsidR="00B073EA">
        <w:rPr/>
        <w:t>ie, którego przedmiot wchodzi w </w:t>
      </w:r>
      <w:r w:rsidR="00592D17">
        <w:rPr/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:rsidRPr="007919D7" w:rsidR="00592D17" w:rsidP="002F5DA0" w:rsidRDefault="00592D17" w14:paraId="7202D0FD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 w:val="1"/>
          <w:bCs w:val="1"/>
        </w:rPr>
      </w:pPr>
      <w:r w:rsidRPr="23761EC1" w:rsidR="00592D17">
        <w:rPr>
          <w:b w:val="1"/>
          <w:bCs w:val="1"/>
        </w:rPr>
        <w:t xml:space="preserve">Zasady ramowe </w:t>
      </w:r>
      <w:r w:rsidR="00592D17">
        <w:rPr/>
        <w:t>–</w:t>
      </w:r>
      <w:r w:rsidRPr="23761EC1" w:rsidR="00592D17">
        <w:rPr>
          <w:b w:val="1"/>
          <w:bCs w:val="1"/>
        </w:rPr>
        <w:t xml:space="preserve"> </w:t>
      </w:r>
      <w:r w:rsidR="00592D17">
        <w:rPr/>
        <w:t xml:space="preserve">oznacza Komunikat Komisji – </w:t>
      </w:r>
      <w:r w:rsidRPr="23761EC1" w:rsidR="00592D17">
        <w:rPr>
          <w:rFonts w:cs="" w:cstheme="majorBidi"/>
        </w:rPr>
        <w:t>Zasady ramowe dotyczące pomocy państwa na działalność badawczą, rozwojową i innowacyjną (2014/C 198/01) (Dz.</w:t>
      </w:r>
      <w:r w:rsidRPr="23761EC1" w:rsidR="00361867">
        <w:rPr>
          <w:rFonts w:cs="" w:cstheme="majorBidi"/>
        </w:rPr>
        <w:t xml:space="preserve"> </w:t>
      </w:r>
      <w:r w:rsidRPr="23761EC1" w:rsidR="00592D17">
        <w:rPr>
          <w:rFonts w:cs="" w:cstheme="majorBidi"/>
        </w:rPr>
        <w:t>Urz. UE C nr 198 z dnia 27.06.2014 r. str. 1);</w:t>
      </w:r>
    </w:p>
    <w:p w:rsidRPr="007919D7" w:rsidR="00592D17" w:rsidP="002F5DA0" w:rsidRDefault="001233A3" w14:paraId="5125F252" w14:textId="7777777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 w:val="1"/>
          <w:bCs w:val="1"/>
        </w:rPr>
      </w:pPr>
      <w:r w:rsidRPr="23761EC1" w:rsidR="001233A3">
        <w:rPr>
          <w:rFonts w:cs="" w:cstheme="majorBidi"/>
          <w:b w:val="1"/>
          <w:bCs w:val="1"/>
        </w:rPr>
        <w:t>Zdarzenie Nadzwyczajne</w:t>
      </w:r>
      <w:r w:rsidRPr="23761EC1" w:rsidR="001233A3">
        <w:rPr>
          <w:rFonts w:cs="" w:cstheme="majorBidi"/>
        </w:rPr>
        <w:t xml:space="preserve"> – oznacza okoliczności zaistniałe po zawarciu Umowy, które mogą w istotny sposób wpłynąć na terminowość (przekroczenie Harmonogramu</w:t>
      </w:r>
      <w:r w:rsidRPr="23761EC1" w:rsidR="002427FD">
        <w:rPr>
          <w:rFonts w:cs="" w:cstheme="majorBidi"/>
        </w:rPr>
        <w:t xml:space="preserve"> </w:t>
      </w:r>
      <w:r w:rsidR="00250377">
        <w:rPr/>
        <w:t xml:space="preserve">Przedsięwzięcia </w:t>
      </w:r>
      <w:r w:rsidRPr="23761EC1" w:rsidR="00B073EA">
        <w:rPr>
          <w:rFonts w:cs="" w:cstheme="majorBidi"/>
        </w:rPr>
        <w:t>o ponad 3 </w:t>
      </w:r>
      <w:r w:rsidRPr="23761EC1" w:rsidR="001233A3">
        <w:rPr>
          <w:rFonts w:cs="" w:cstheme="majorBidi"/>
        </w:rPr>
        <w:t>miesiące) lub obiektywną możliwość wykonania Umowy przez Wykonawcę, takie jak: skierowanie przeciwko Wykonawcy roszczenia sądowego, którego egzekucja może wpłynąć na</w:t>
      </w:r>
      <w:r w:rsidRPr="23761EC1" w:rsidR="00250377">
        <w:rPr>
          <w:rFonts w:cs="" w:cstheme="majorBidi"/>
        </w:rPr>
        <w:t> </w:t>
      </w:r>
      <w:r w:rsidRPr="23761EC1" w:rsidR="001233A3">
        <w:rPr>
          <w:rFonts w:cs="" w:cstheme="majorBidi"/>
        </w:rPr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1"/>
      <w:bookmarkEnd w:id="2"/>
    </w:p>
    <w:p w:rsidRPr="007919D7" w:rsidR="003E319D" w:rsidP="23761EC1" w:rsidRDefault="00592D17" w14:paraId="37CE1B6A" w14:textId="70679DC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="" w:cstheme="majorBidi"/>
        </w:rPr>
      </w:pPr>
      <w:r w:rsidRPr="23761EC1" w:rsidR="00592D17">
        <w:rPr>
          <w:rFonts w:cs="" w:cstheme="majorBidi"/>
          <w:b w:val="1"/>
          <w:bCs w:val="1"/>
        </w:rPr>
        <w:t>Zespół Oceniający</w:t>
      </w:r>
      <w:r w:rsidRPr="23761EC1" w:rsidR="00592D17">
        <w:rPr>
          <w:rFonts w:cs="" w:cstheme="majorBidi"/>
        </w:rPr>
        <w:t xml:space="preserve"> - oznacza ciało kolegialne powołane przez NCBR</w:t>
      </w:r>
      <w:r w:rsidRPr="23761EC1" w:rsidR="10537F75">
        <w:rPr>
          <w:rFonts w:cs="" w:cstheme="majorBidi"/>
        </w:rPr>
        <w:t xml:space="preserve"> lub osobę upoważnioną przez Dyrektora NCBR</w:t>
      </w:r>
      <w:r w:rsidRPr="23761EC1" w:rsidR="00592D17">
        <w:rPr>
          <w:rFonts w:cs="" w:cstheme="majorBidi"/>
        </w:rPr>
        <w:t>, które w ramach Postępowania ocenia Wnioski, zaś w ramach wykonania Umowy dokonuje oce</w:t>
      </w:r>
      <w:r w:rsidRPr="23761EC1" w:rsidR="002427FD">
        <w:rPr>
          <w:rFonts w:cs="" w:cstheme="majorBidi"/>
        </w:rPr>
        <w:t>ny Wyników Prac Etapu</w:t>
      </w:r>
      <w:r w:rsidRPr="23761EC1" w:rsidR="00592D17">
        <w:rPr>
          <w:rFonts w:cs="" w:cstheme="majorBidi"/>
        </w:rPr>
        <w:t xml:space="preserve"> przedstawionych przez </w:t>
      </w:r>
      <w:r w:rsidR="00483D6D">
        <w:rPr/>
        <w:t>Wykonawców</w:t>
      </w:r>
      <w:r w:rsidR="00250377">
        <w:rPr/>
        <w:t xml:space="preserve"> </w:t>
      </w:r>
      <w:r w:rsidRPr="23761EC1" w:rsidR="00592D17">
        <w:rPr>
          <w:rFonts w:cs="" w:cstheme="majorBidi"/>
        </w:rPr>
        <w:t>po każd</w:t>
      </w:r>
      <w:r w:rsidRPr="23761EC1" w:rsidR="001E1583">
        <w:rPr>
          <w:rFonts w:cs="" w:cstheme="majorBidi"/>
        </w:rPr>
        <w:t>ym z Etapów</w:t>
      </w:r>
      <w:r w:rsidRPr="23761EC1" w:rsidR="00592D17">
        <w:rPr>
          <w:rFonts w:cs="" w:cstheme="majorBidi"/>
        </w:rPr>
        <w:t>;</w:t>
      </w:r>
    </w:p>
    <w:p w:rsidRPr="007919D7" w:rsidR="00E13EC0" w:rsidP="23761EC1" w:rsidRDefault="00592D17" w14:paraId="78FE935C" w14:textId="406E73A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="" w:cstheme="majorBidi"/>
        </w:rPr>
      </w:pPr>
      <w:r w:rsidRPr="23761EC1" w:rsidR="00592D17">
        <w:rPr>
          <w:rFonts w:cs="" w:cstheme="majorBidi"/>
          <w:b w:val="1"/>
          <w:bCs w:val="1"/>
        </w:rPr>
        <w:t xml:space="preserve">Zespół </w:t>
      </w:r>
      <w:r w:rsidRPr="23761EC1" w:rsidR="00AD0663">
        <w:rPr>
          <w:rFonts w:cs="" w:cstheme="majorBidi"/>
          <w:b w:val="1"/>
          <w:bCs w:val="1"/>
        </w:rPr>
        <w:t>Projektowy</w:t>
      </w:r>
      <w:r w:rsidRPr="23761EC1" w:rsidR="004626BB">
        <w:rPr>
          <w:rFonts w:cs="" w:cstheme="majorBidi"/>
          <w:b w:val="1"/>
          <w:bCs w:val="1"/>
        </w:rPr>
        <w:t xml:space="preserve"> </w:t>
      </w:r>
      <w:r w:rsidRPr="23761EC1" w:rsidR="00592D17">
        <w:rPr>
          <w:rFonts w:cs="" w:cstheme="majorBidi"/>
          <w:b w:val="1"/>
          <w:bCs w:val="1"/>
        </w:rPr>
        <w:t>-</w:t>
      </w:r>
      <w:r w:rsidRPr="23761EC1" w:rsidR="00592D17">
        <w:rPr>
          <w:rFonts w:cs="" w:cstheme="majorBidi"/>
        </w:rPr>
        <w:t xml:space="preserve"> oznacza osoby wskazane we Wni</w:t>
      </w:r>
      <w:r w:rsidRPr="23761EC1" w:rsidR="002427FD">
        <w:rPr>
          <w:rFonts w:cs="" w:cstheme="majorBidi"/>
        </w:rPr>
        <w:t xml:space="preserve">osku, </w:t>
      </w:r>
      <w:r w:rsidRPr="23761EC1" w:rsidR="00592D17">
        <w:rPr>
          <w:rFonts w:cs="" w:cstheme="majorBidi"/>
        </w:rPr>
        <w:t xml:space="preserve">przy pomocy których Wnioskodawca zamierza w razie zawarcia Umowy opracować </w:t>
      </w:r>
      <w:r w:rsidRPr="23761EC1" w:rsidR="002427FD">
        <w:rPr>
          <w:rFonts w:cs="" w:cstheme="majorBidi"/>
        </w:rPr>
        <w:t>Wyniki Prac Etapów</w:t>
      </w:r>
      <w:r w:rsidRPr="23761EC1" w:rsidR="009503D8">
        <w:rPr>
          <w:rFonts w:cs="" w:cstheme="majorBidi"/>
        </w:rPr>
        <w:t>.</w:t>
      </w:r>
    </w:p>
    <w:sectPr w:rsidRPr="007919D7" w:rsidR="00E13EC0" w:rsidSect="005724E8">
      <w:headerReference w:type="default" r:id="rId12"/>
      <w:footerReference w:type="default" r:id="rId13"/>
      <w:headerReference w:type="first" r:id="rId14"/>
      <w:pgSz w:w="11906" w:h="16838" w:orient="portrait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267" w:rsidP="008C2908" w:rsidRDefault="00FB0267" w14:paraId="4A3C61DF" w14:textId="77777777">
      <w:pPr>
        <w:spacing w:after="0" w:line="240" w:lineRule="auto"/>
      </w:pPr>
      <w:r>
        <w:separator/>
      </w:r>
    </w:p>
  </w:endnote>
  <w:endnote w:type="continuationSeparator" w:id="0">
    <w:p w:rsidR="00FB0267" w:rsidP="008C2908" w:rsidRDefault="00FB0267" w14:paraId="174FA065" w14:textId="77777777">
      <w:pPr>
        <w:spacing w:after="0" w:line="240" w:lineRule="auto"/>
      </w:pPr>
      <w:r>
        <w:continuationSeparator/>
      </w:r>
    </w:p>
  </w:endnote>
  <w:endnote w:type="continuationNotice" w:id="1">
    <w:p w:rsidR="00FB0267" w:rsidRDefault="00FB0267" w14:paraId="0B98CCC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693" w:rsidRDefault="00434693" w14:paraId="6640A62A" w14:textId="77777777">
    <w:pPr>
      <w:pStyle w:val="Stopka"/>
      <w:jc w:val="center"/>
    </w:pPr>
  </w:p>
  <w:p w:rsidRPr="00722BE7" w:rsidR="00434693" w:rsidP="00041494" w:rsidRDefault="00434693" w14:paraId="593384C7" w14:textId="44E68A8F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724E8">
      <w:rPr>
        <w:rFonts w:asciiTheme="majorHAnsi" w:hAnsiTheme="majorHAnsi" w:cstheme="majorHAnsi"/>
        <w:b/>
        <w:bCs/>
        <w:noProof/>
        <w:sz w:val="20"/>
        <w:szCs w:val="20"/>
      </w:rPr>
      <w:t>12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724E8">
      <w:rPr>
        <w:rFonts w:asciiTheme="majorHAnsi" w:hAnsiTheme="majorHAnsi" w:cstheme="majorHAnsi"/>
        <w:b/>
        <w:bCs/>
        <w:noProof/>
        <w:sz w:val="20"/>
        <w:szCs w:val="20"/>
      </w:rPr>
      <w:t>12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:rsidR="00434693" w:rsidP="00C73B07" w:rsidRDefault="00434693" w14:paraId="2879B93C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267" w:rsidP="008C2908" w:rsidRDefault="00FB0267" w14:paraId="617B62E6" w14:textId="77777777">
      <w:pPr>
        <w:spacing w:after="0" w:line="240" w:lineRule="auto"/>
      </w:pPr>
      <w:r>
        <w:separator/>
      </w:r>
    </w:p>
  </w:footnote>
  <w:footnote w:type="continuationSeparator" w:id="0">
    <w:p w:rsidR="00FB0267" w:rsidP="008C2908" w:rsidRDefault="00FB0267" w14:paraId="42D3F01D" w14:textId="77777777">
      <w:pPr>
        <w:spacing w:after="0" w:line="240" w:lineRule="auto"/>
      </w:pPr>
      <w:r>
        <w:continuationSeparator/>
      </w:r>
    </w:p>
  </w:footnote>
  <w:footnote w:type="continuationNotice" w:id="1">
    <w:p w:rsidR="00FB0267" w:rsidRDefault="00FB0267" w14:paraId="7E0D522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C73B07" w:rsidR="00434693" w:rsidP="00C73B07" w:rsidRDefault="00434693" w14:paraId="029696C7" w14:textId="7777777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Pr="0066390A" w:rsidR="005724E8" w:rsidP="005724E8" w:rsidRDefault="005724E8" w14:paraId="1897F5DF" w14:textId="7777777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2C9CBA11" wp14:editId="139AF685">
          <wp:extent cx="5739044" cy="342881"/>
          <wp:effectExtent l="0" t="0" r="0" b="635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24E8" w:rsidP="005724E8" w:rsidRDefault="005724E8" w14:paraId="18C02183" w14:textId="77777777">
    <w:pPr>
      <w:pStyle w:val="Nagwek"/>
      <w:jc w:val="center"/>
      <w:rPr>
        <w:i/>
        <w:sz w:val="15"/>
        <w:szCs w:val="15"/>
      </w:rPr>
    </w:pPr>
  </w:p>
  <w:p w:rsidR="005724E8" w:rsidP="005724E8" w:rsidRDefault="005724E8" w14:paraId="1DD26C98" w14:textId="77777777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:rsidR="005724E8" w:rsidRDefault="005724E8" w14:paraId="296BC6E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eastAsiaTheme="min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eastAsia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70F02F8E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CC5C8496">
      <w:start w:val="1"/>
      <w:numFmt w:val="decimal"/>
      <w:lvlText w:val="%1)"/>
      <w:lvlJc w:val="left"/>
      <w:pPr>
        <w:ind w:left="360" w:hanging="360"/>
      </w:pPr>
    </w:lvl>
    <w:lvl w:ilvl="1" w:tplc="EE8ABB3A">
      <w:start w:val="1"/>
      <w:numFmt w:val="lowerLetter"/>
      <w:lvlText w:val="%2)"/>
      <w:lvlJc w:val="left"/>
      <w:pPr>
        <w:ind w:left="720" w:hanging="360"/>
      </w:pPr>
    </w:lvl>
    <w:lvl w:ilvl="2" w:tplc="23ACF7B0">
      <w:start w:val="1"/>
      <w:numFmt w:val="lowerRoman"/>
      <w:lvlText w:val="%3)"/>
      <w:lvlJc w:val="left"/>
      <w:pPr>
        <w:ind w:left="1080" w:hanging="360"/>
      </w:pPr>
    </w:lvl>
    <w:lvl w:ilvl="3" w:tplc="E730A79C">
      <w:start w:val="1"/>
      <w:numFmt w:val="decimal"/>
      <w:lvlText w:val="(%4)"/>
      <w:lvlJc w:val="left"/>
      <w:pPr>
        <w:ind w:left="1440" w:hanging="360"/>
      </w:pPr>
    </w:lvl>
    <w:lvl w:ilvl="4" w:tplc="A52626BE">
      <w:start w:val="1"/>
      <w:numFmt w:val="lowerLetter"/>
      <w:lvlText w:val="(%5)"/>
      <w:lvlJc w:val="left"/>
      <w:pPr>
        <w:ind w:left="1800" w:hanging="360"/>
      </w:pPr>
    </w:lvl>
    <w:lvl w:ilvl="5" w:tplc="B2EEF8BA">
      <w:start w:val="1"/>
      <w:numFmt w:val="lowerRoman"/>
      <w:lvlText w:val="(%6)"/>
      <w:lvlJc w:val="left"/>
      <w:pPr>
        <w:ind w:left="2160" w:hanging="360"/>
      </w:pPr>
    </w:lvl>
    <w:lvl w:ilvl="6" w:tplc="9D484046">
      <w:start w:val="1"/>
      <w:numFmt w:val="decimal"/>
      <w:lvlText w:val="%7."/>
      <w:lvlJc w:val="left"/>
      <w:pPr>
        <w:ind w:left="2520" w:hanging="360"/>
      </w:pPr>
    </w:lvl>
    <w:lvl w:ilvl="7" w:tplc="31666042">
      <w:start w:val="1"/>
      <w:numFmt w:val="lowerLetter"/>
      <w:lvlText w:val="%8."/>
      <w:lvlJc w:val="left"/>
      <w:pPr>
        <w:ind w:left="2880" w:hanging="360"/>
      </w:pPr>
    </w:lvl>
    <w:lvl w:ilvl="8" w:tplc="50AA0722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D2466972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9215F9"/>
    <w:multiLevelType w:val="hybridMultilevel"/>
    <w:tmpl w:val="35685A94"/>
    <w:lvl w:ilvl="0" w:tplc="D8B65D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hint="default" w:asciiTheme="minorHAnsi" w:hAnsiTheme="minorHAnsi" w:eastAsiaTheme="minorHAnsi" w:cstheme="majorHAnsi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5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hint="default" w:asciiTheme="minorHAnsi" w:hAnsiTheme="minorHAnsi" w:cstheme="minorHAnsi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1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3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eastAsia="Calibri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343C36"/>
    <w:multiLevelType w:val="multilevel"/>
    <w:tmpl w:val="C354096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7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8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3E7D4E"/>
    <w:multiLevelType w:val="hybridMultilevel"/>
    <w:tmpl w:val="E648D98C"/>
    <w:lvl w:ilvl="0" w:tplc="98D247A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6FA0E246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2704188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B068F868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BF0A4C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0FA92E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2A22C6D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F8EAAE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D520DE02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51965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15853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5F0A5F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A09C2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AE9C3A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A3766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AE8CE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9140E1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E19E30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eastAsiaTheme="min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eastAsia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79" w15:restartNumberingAfterBreak="0">
    <w:nsid w:val="62E36A99"/>
    <w:multiLevelType w:val="multilevel"/>
    <w:tmpl w:val="82C8CDB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 w:asciiTheme="minorHAnsi" w:hAnsiTheme="minorHAnsi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51800B6A"/>
    <w:lvl w:ilvl="0">
      <w:start w:val="1"/>
      <w:numFmt w:val="decimal"/>
      <w:lvlText w:val="§%1."/>
      <w:lvlJc w:val="left"/>
      <w:pPr>
        <w:ind w:left="502" w:hanging="360"/>
      </w:pPr>
      <w:rPr>
        <w:b w:val="0"/>
        <w:sz w:val="22"/>
        <w:szCs w:val="22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hint="default" w:asciiTheme="majorHAnsi" w:hAnsiTheme="majorHAnsi" w:cstheme="majorHAns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eastAsiaTheme="minorHAnsi" w:cstheme="majorHAnsi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A54AF0"/>
    <w:multiLevelType w:val="hybridMultilevel"/>
    <w:tmpl w:val="33B404AE"/>
    <w:lvl w:ilvl="0" w:tplc="D8B65D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0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0206C5"/>
    <w:multiLevelType w:val="hybridMultilevel"/>
    <w:tmpl w:val="B3AC78AE"/>
    <w:lvl w:ilvl="0" w:tplc="71A64D4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eastAsia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6"/>
  </w:num>
  <w:num w:numId="3">
    <w:abstractNumId w:val="22"/>
  </w:num>
  <w:num w:numId="4">
    <w:abstractNumId w:val="83"/>
  </w:num>
  <w:num w:numId="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5"/>
  </w:num>
  <w:num w:numId="10">
    <w:abstractNumId w:val="76"/>
  </w:num>
  <w:num w:numId="11">
    <w:abstractNumId w:val="40"/>
  </w:num>
  <w:num w:numId="12">
    <w:abstractNumId w:val="25"/>
  </w:num>
  <w:num w:numId="13">
    <w:abstractNumId w:val="13"/>
  </w:num>
  <w:num w:numId="14">
    <w:abstractNumId w:val="61"/>
  </w:num>
  <w:num w:numId="15">
    <w:abstractNumId w:val="91"/>
  </w:num>
  <w:num w:numId="16">
    <w:abstractNumId w:val="77"/>
  </w:num>
  <w:num w:numId="17">
    <w:abstractNumId w:val="42"/>
  </w:num>
  <w:num w:numId="18">
    <w:abstractNumId w:val="44"/>
  </w:num>
  <w:num w:numId="19">
    <w:abstractNumId w:val="50"/>
  </w:num>
  <w:num w:numId="20">
    <w:abstractNumId w:val="54"/>
  </w:num>
  <w:num w:numId="21">
    <w:abstractNumId w:val="94"/>
  </w:num>
  <w:num w:numId="22">
    <w:abstractNumId w:val="0"/>
  </w:num>
  <w:num w:numId="23">
    <w:abstractNumId w:val="4"/>
  </w:num>
  <w:num w:numId="24">
    <w:abstractNumId w:val="104"/>
  </w:num>
  <w:num w:numId="25">
    <w:abstractNumId w:val="84"/>
  </w:num>
  <w:num w:numId="26">
    <w:abstractNumId w:val="87"/>
  </w:num>
  <w:num w:numId="27">
    <w:abstractNumId w:val="35"/>
  </w:num>
  <w:num w:numId="28">
    <w:abstractNumId w:val="79"/>
  </w:num>
  <w:num w:numId="29">
    <w:abstractNumId w:val="98"/>
  </w:num>
  <w:num w:numId="30">
    <w:abstractNumId w:val="17"/>
  </w:num>
  <w:num w:numId="31">
    <w:abstractNumId w:val="34"/>
  </w:num>
  <w:num w:numId="32">
    <w:abstractNumId w:val="71"/>
  </w:num>
  <w:num w:numId="33">
    <w:abstractNumId w:val="100"/>
  </w:num>
  <w:num w:numId="34">
    <w:abstractNumId w:val="39"/>
  </w:num>
  <w:num w:numId="35">
    <w:abstractNumId w:val="70"/>
  </w:num>
  <w:num w:numId="36">
    <w:abstractNumId w:val="23"/>
  </w:num>
  <w:num w:numId="37">
    <w:abstractNumId w:val="20"/>
  </w:num>
  <w:num w:numId="38">
    <w:abstractNumId w:val="95"/>
  </w:num>
  <w:num w:numId="39">
    <w:abstractNumId w:val="93"/>
  </w:num>
  <w:num w:numId="40">
    <w:abstractNumId w:val="74"/>
  </w:num>
  <w:num w:numId="41">
    <w:abstractNumId w:val="65"/>
  </w:num>
  <w:num w:numId="42">
    <w:abstractNumId w:val="96"/>
  </w:num>
  <w:num w:numId="43">
    <w:abstractNumId w:val="14"/>
  </w:num>
  <w:num w:numId="44">
    <w:abstractNumId w:val="5"/>
  </w:num>
  <w:num w:numId="45">
    <w:abstractNumId w:val="49"/>
  </w:num>
  <w:num w:numId="46">
    <w:abstractNumId w:val="33"/>
  </w:num>
  <w:num w:numId="47">
    <w:abstractNumId w:val="64"/>
  </w:num>
  <w:num w:numId="48">
    <w:abstractNumId w:val="55"/>
  </w:num>
  <w:num w:numId="49">
    <w:abstractNumId w:val="102"/>
  </w:num>
  <w:num w:numId="50">
    <w:abstractNumId w:val="7"/>
  </w:num>
  <w:num w:numId="51">
    <w:abstractNumId w:val="10"/>
  </w:num>
  <w:num w:numId="52">
    <w:abstractNumId w:val="101"/>
  </w:num>
  <w:num w:numId="53">
    <w:abstractNumId w:val="16"/>
  </w:num>
  <w:num w:numId="54">
    <w:abstractNumId w:val="72"/>
  </w:num>
  <w:num w:numId="55">
    <w:abstractNumId w:val="19"/>
  </w:num>
  <w:num w:numId="56">
    <w:abstractNumId w:val="6"/>
  </w:num>
  <w:num w:numId="57">
    <w:abstractNumId w:val="51"/>
  </w:num>
  <w:num w:numId="58">
    <w:abstractNumId w:val="82"/>
  </w:num>
  <w:num w:numId="59">
    <w:abstractNumId w:val="3"/>
  </w:num>
  <w:num w:numId="60">
    <w:abstractNumId w:val="73"/>
  </w:num>
  <w:num w:numId="61">
    <w:abstractNumId w:val="30"/>
  </w:num>
  <w:num w:numId="62">
    <w:abstractNumId w:val="59"/>
  </w:num>
  <w:num w:numId="63">
    <w:abstractNumId w:val="12"/>
  </w:num>
  <w:num w:numId="64">
    <w:abstractNumId w:val="31"/>
  </w:num>
  <w:num w:numId="65">
    <w:abstractNumId w:val="46"/>
  </w:num>
  <w:num w:numId="66">
    <w:abstractNumId w:val="78"/>
  </w:num>
  <w:num w:numId="67">
    <w:abstractNumId w:val="8"/>
  </w:num>
  <w:num w:numId="6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7"/>
  </w:num>
  <w:num w:numId="71">
    <w:abstractNumId w:val="63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32"/>
  </w:num>
  <w:num w:numId="77">
    <w:abstractNumId w:val="86"/>
  </w:num>
  <w:num w:numId="78">
    <w:abstractNumId w:val="80"/>
  </w:num>
  <w:num w:numId="79">
    <w:abstractNumId w:val="52"/>
  </w:num>
  <w:num w:numId="80">
    <w:abstractNumId w:val="26"/>
  </w:num>
  <w:num w:numId="81">
    <w:abstractNumId w:val="48"/>
  </w:num>
  <w:num w:numId="82">
    <w:abstractNumId w:val="66"/>
  </w:num>
  <w:num w:numId="83">
    <w:abstractNumId w:val="97"/>
  </w:num>
  <w:num w:numId="84">
    <w:abstractNumId w:val="9"/>
  </w:num>
  <w:num w:numId="85">
    <w:abstractNumId w:val="24"/>
  </w:num>
  <w:num w:numId="86">
    <w:abstractNumId w:val="69"/>
  </w:num>
  <w:num w:numId="87">
    <w:abstractNumId w:val="89"/>
  </w:num>
  <w:num w:numId="88">
    <w:abstractNumId w:val="58"/>
  </w:num>
  <w:num w:numId="89">
    <w:abstractNumId w:val="57"/>
  </w:num>
  <w:num w:numId="90">
    <w:abstractNumId w:val="81"/>
  </w:num>
  <w:num w:numId="91">
    <w:abstractNumId w:val="90"/>
  </w:num>
  <w:num w:numId="92">
    <w:abstractNumId w:val="15"/>
  </w:num>
  <w:num w:numId="93">
    <w:abstractNumId w:val="88"/>
  </w:num>
  <w:num w:numId="94">
    <w:abstractNumId w:val="47"/>
  </w:num>
  <w:num w:numId="95">
    <w:abstractNumId w:val="2"/>
  </w:num>
  <w:num w:numId="96">
    <w:abstractNumId w:val="62"/>
  </w:num>
  <w:num w:numId="97">
    <w:abstractNumId w:val="53"/>
  </w:num>
  <w:num w:numId="98">
    <w:abstractNumId w:val="36"/>
  </w:num>
  <w:num w:numId="99">
    <w:abstractNumId w:val="60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 w:numId="104">
    <w:abstractNumId w:val="43"/>
  </w:num>
  <w:num w:numId="105">
    <w:abstractNumId w:val="99"/>
  </w:num>
  <w:num w:numId="106">
    <w:abstractNumId w:val="103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tru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7FC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70575"/>
    <w:rsid w:val="000717A7"/>
    <w:rsid w:val="00071DC4"/>
    <w:rsid w:val="0007265D"/>
    <w:rsid w:val="0007283D"/>
    <w:rsid w:val="000736B9"/>
    <w:rsid w:val="00073745"/>
    <w:rsid w:val="00073BFE"/>
    <w:rsid w:val="00074BCB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41D"/>
    <w:rsid w:val="000869EF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379A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634"/>
    <w:rsid w:val="000E4DEA"/>
    <w:rsid w:val="000E5B56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3A2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4C8B"/>
    <w:rsid w:val="00105316"/>
    <w:rsid w:val="00105A6D"/>
    <w:rsid w:val="00106A0E"/>
    <w:rsid w:val="0010767D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47A"/>
    <w:rsid w:val="00143662"/>
    <w:rsid w:val="00143684"/>
    <w:rsid w:val="001437D3"/>
    <w:rsid w:val="00144687"/>
    <w:rsid w:val="00144EFE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D82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DA2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6A5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8AD"/>
    <w:rsid w:val="001B4DD8"/>
    <w:rsid w:val="001B4F92"/>
    <w:rsid w:val="001B615C"/>
    <w:rsid w:val="001B65B1"/>
    <w:rsid w:val="001B72DC"/>
    <w:rsid w:val="001B779E"/>
    <w:rsid w:val="001B7F13"/>
    <w:rsid w:val="001B7FAC"/>
    <w:rsid w:val="001C2250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1B19"/>
    <w:rsid w:val="00201D3C"/>
    <w:rsid w:val="00202606"/>
    <w:rsid w:val="00202858"/>
    <w:rsid w:val="00202D24"/>
    <w:rsid w:val="00203183"/>
    <w:rsid w:val="00203A14"/>
    <w:rsid w:val="00204BCA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524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64E"/>
    <w:rsid w:val="00226C09"/>
    <w:rsid w:val="00226F21"/>
    <w:rsid w:val="0023240F"/>
    <w:rsid w:val="002331A9"/>
    <w:rsid w:val="002334F8"/>
    <w:rsid w:val="002338E3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2212"/>
    <w:rsid w:val="00262F39"/>
    <w:rsid w:val="0026319F"/>
    <w:rsid w:val="002634CD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0873"/>
    <w:rsid w:val="00272F31"/>
    <w:rsid w:val="0027327F"/>
    <w:rsid w:val="00273A61"/>
    <w:rsid w:val="002743A9"/>
    <w:rsid w:val="00274CC3"/>
    <w:rsid w:val="00274F5A"/>
    <w:rsid w:val="00275128"/>
    <w:rsid w:val="00275741"/>
    <w:rsid w:val="00275DBD"/>
    <w:rsid w:val="0027619D"/>
    <w:rsid w:val="002761EE"/>
    <w:rsid w:val="0027650F"/>
    <w:rsid w:val="00280667"/>
    <w:rsid w:val="00280A7F"/>
    <w:rsid w:val="00280CBE"/>
    <w:rsid w:val="002814E7"/>
    <w:rsid w:val="00281532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5D7"/>
    <w:rsid w:val="002836BC"/>
    <w:rsid w:val="002838A3"/>
    <w:rsid w:val="00283CD0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936"/>
    <w:rsid w:val="002A5D26"/>
    <w:rsid w:val="002A68E2"/>
    <w:rsid w:val="002A7A0F"/>
    <w:rsid w:val="002B04C6"/>
    <w:rsid w:val="002B0F8E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921"/>
    <w:rsid w:val="002C4D05"/>
    <w:rsid w:val="002C62BE"/>
    <w:rsid w:val="002C7823"/>
    <w:rsid w:val="002D0B3C"/>
    <w:rsid w:val="002D10D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45D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5DA0"/>
    <w:rsid w:val="002F64BF"/>
    <w:rsid w:val="002F75DA"/>
    <w:rsid w:val="002F7987"/>
    <w:rsid w:val="003000C3"/>
    <w:rsid w:val="003016F3"/>
    <w:rsid w:val="00301C05"/>
    <w:rsid w:val="00301CC0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CE6"/>
    <w:rsid w:val="00306DC1"/>
    <w:rsid w:val="00306F16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26B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AA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867"/>
    <w:rsid w:val="00362D14"/>
    <w:rsid w:val="00363A00"/>
    <w:rsid w:val="00363A04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67ACE"/>
    <w:rsid w:val="00371FAC"/>
    <w:rsid w:val="003724AF"/>
    <w:rsid w:val="00373824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F79"/>
    <w:rsid w:val="003B4F7C"/>
    <w:rsid w:val="003B51CF"/>
    <w:rsid w:val="003B54DA"/>
    <w:rsid w:val="003B7092"/>
    <w:rsid w:val="003B775B"/>
    <w:rsid w:val="003B7C5C"/>
    <w:rsid w:val="003B7D18"/>
    <w:rsid w:val="003C056F"/>
    <w:rsid w:val="003C0C70"/>
    <w:rsid w:val="003C556D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4E8A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B5"/>
    <w:rsid w:val="004024FD"/>
    <w:rsid w:val="0040357C"/>
    <w:rsid w:val="0040594E"/>
    <w:rsid w:val="00405AF5"/>
    <w:rsid w:val="0040617A"/>
    <w:rsid w:val="00411036"/>
    <w:rsid w:val="00412546"/>
    <w:rsid w:val="00412E2D"/>
    <w:rsid w:val="004130B7"/>
    <w:rsid w:val="0041333B"/>
    <w:rsid w:val="00413ACA"/>
    <w:rsid w:val="00413BC5"/>
    <w:rsid w:val="00413D03"/>
    <w:rsid w:val="00413DF5"/>
    <w:rsid w:val="00415104"/>
    <w:rsid w:val="00415523"/>
    <w:rsid w:val="004166A8"/>
    <w:rsid w:val="004169A0"/>
    <w:rsid w:val="00416BCF"/>
    <w:rsid w:val="004174FF"/>
    <w:rsid w:val="00420246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1B56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D56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27C8"/>
    <w:rsid w:val="0046433F"/>
    <w:rsid w:val="004643F2"/>
    <w:rsid w:val="00465C80"/>
    <w:rsid w:val="00465EB6"/>
    <w:rsid w:val="00465ECD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3D6D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1B2B"/>
    <w:rsid w:val="004A2651"/>
    <w:rsid w:val="004A346A"/>
    <w:rsid w:val="004A3F0F"/>
    <w:rsid w:val="004A4950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774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4565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5661"/>
    <w:rsid w:val="00505FB9"/>
    <w:rsid w:val="0050608D"/>
    <w:rsid w:val="00506EBB"/>
    <w:rsid w:val="00507106"/>
    <w:rsid w:val="00513158"/>
    <w:rsid w:val="00513161"/>
    <w:rsid w:val="005131CE"/>
    <w:rsid w:val="005157F9"/>
    <w:rsid w:val="00516B25"/>
    <w:rsid w:val="00517628"/>
    <w:rsid w:val="005205E1"/>
    <w:rsid w:val="0052086B"/>
    <w:rsid w:val="0052215E"/>
    <w:rsid w:val="005249D0"/>
    <w:rsid w:val="00525192"/>
    <w:rsid w:val="00526055"/>
    <w:rsid w:val="00526B96"/>
    <w:rsid w:val="005270D0"/>
    <w:rsid w:val="00530B07"/>
    <w:rsid w:val="00530D89"/>
    <w:rsid w:val="005318B1"/>
    <w:rsid w:val="00531DE0"/>
    <w:rsid w:val="0053247D"/>
    <w:rsid w:val="005339F4"/>
    <w:rsid w:val="005343BA"/>
    <w:rsid w:val="00534B8D"/>
    <w:rsid w:val="00534C2E"/>
    <w:rsid w:val="00535392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517E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4E8"/>
    <w:rsid w:val="00572FBB"/>
    <w:rsid w:val="00575FCC"/>
    <w:rsid w:val="005764F5"/>
    <w:rsid w:val="00576843"/>
    <w:rsid w:val="00576848"/>
    <w:rsid w:val="00577B07"/>
    <w:rsid w:val="00577E7B"/>
    <w:rsid w:val="00577EAB"/>
    <w:rsid w:val="00581542"/>
    <w:rsid w:val="00581993"/>
    <w:rsid w:val="00582A5F"/>
    <w:rsid w:val="00582E2F"/>
    <w:rsid w:val="0058502D"/>
    <w:rsid w:val="00585048"/>
    <w:rsid w:val="00585221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2521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983"/>
    <w:rsid w:val="005A6C7A"/>
    <w:rsid w:val="005A76F4"/>
    <w:rsid w:val="005A7F32"/>
    <w:rsid w:val="005B13D2"/>
    <w:rsid w:val="005B194F"/>
    <w:rsid w:val="005B1F5D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6D3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D7C36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4EA"/>
    <w:rsid w:val="005E6BC1"/>
    <w:rsid w:val="005F0F7D"/>
    <w:rsid w:val="005F1CC8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33B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B77"/>
    <w:rsid w:val="006172B8"/>
    <w:rsid w:val="006203C9"/>
    <w:rsid w:val="00621F9E"/>
    <w:rsid w:val="0062236E"/>
    <w:rsid w:val="006225E0"/>
    <w:rsid w:val="00623388"/>
    <w:rsid w:val="00623434"/>
    <w:rsid w:val="006248D3"/>
    <w:rsid w:val="00624D3D"/>
    <w:rsid w:val="00625288"/>
    <w:rsid w:val="0062560D"/>
    <w:rsid w:val="00627451"/>
    <w:rsid w:val="0062751C"/>
    <w:rsid w:val="006279A4"/>
    <w:rsid w:val="006303F7"/>
    <w:rsid w:val="00631411"/>
    <w:rsid w:val="006322B3"/>
    <w:rsid w:val="006327E1"/>
    <w:rsid w:val="006330E9"/>
    <w:rsid w:val="00634D15"/>
    <w:rsid w:val="00634D30"/>
    <w:rsid w:val="006357BA"/>
    <w:rsid w:val="0063585C"/>
    <w:rsid w:val="00635909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4797B"/>
    <w:rsid w:val="00650BD4"/>
    <w:rsid w:val="00651880"/>
    <w:rsid w:val="00651B8D"/>
    <w:rsid w:val="00651D65"/>
    <w:rsid w:val="0065207A"/>
    <w:rsid w:val="006536A1"/>
    <w:rsid w:val="00654320"/>
    <w:rsid w:val="006547D5"/>
    <w:rsid w:val="0066051D"/>
    <w:rsid w:val="0066086F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0A25"/>
    <w:rsid w:val="006716C1"/>
    <w:rsid w:val="006717B3"/>
    <w:rsid w:val="00671A99"/>
    <w:rsid w:val="00671BA8"/>
    <w:rsid w:val="006731BE"/>
    <w:rsid w:val="0067349B"/>
    <w:rsid w:val="00674D96"/>
    <w:rsid w:val="00675EDF"/>
    <w:rsid w:val="00676220"/>
    <w:rsid w:val="00676572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1E54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70D"/>
    <w:rsid w:val="00696A76"/>
    <w:rsid w:val="00697A23"/>
    <w:rsid w:val="006A010B"/>
    <w:rsid w:val="006A0808"/>
    <w:rsid w:val="006A0906"/>
    <w:rsid w:val="006A0A56"/>
    <w:rsid w:val="006A1B5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0E7"/>
    <w:rsid w:val="006B67FF"/>
    <w:rsid w:val="006B75F2"/>
    <w:rsid w:val="006C0DAA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05E"/>
    <w:rsid w:val="006C61B9"/>
    <w:rsid w:val="006C651C"/>
    <w:rsid w:val="006C7421"/>
    <w:rsid w:val="006D1D79"/>
    <w:rsid w:val="006D1D91"/>
    <w:rsid w:val="006D240C"/>
    <w:rsid w:val="006D402B"/>
    <w:rsid w:val="006D470C"/>
    <w:rsid w:val="006D4DDA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0E31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D9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9B8"/>
    <w:rsid w:val="00737B7F"/>
    <w:rsid w:val="00737E99"/>
    <w:rsid w:val="00737F8B"/>
    <w:rsid w:val="007407E3"/>
    <w:rsid w:val="00741E4D"/>
    <w:rsid w:val="007422D7"/>
    <w:rsid w:val="00742454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19D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1117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4667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23AA"/>
    <w:rsid w:val="007E4346"/>
    <w:rsid w:val="007E56BE"/>
    <w:rsid w:val="007E584F"/>
    <w:rsid w:val="007E5E0D"/>
    <w:rsid w:val="007E75AC"/>
    <w:rsid w:val="007E7A48"/>
    <w:rsid w:val="007F0A01"/>
    <w:rsid w:val="007F0DB1"/>
    <w:rsid w:val="007F392E"/>
    <w:rsid w:val="007F39AB"/>
    <w:rsid w:val="007F4D9D"/>
    <w:rsid w:val="007F511D"/>
    <w:rsid w:val="007F59AB"/>
    <w:rsid w:val="007F5A1B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745D"/>
    <w:rsid w:val="008507C3"/>
    <w:rsid w:val="008509DF"/>
    <w:rsid w:val="00850F8B"/>
    <w:rsid w:val="00851F20"/>
    <w:rsid w:val="00852AFA"/>
    <w:rsid w:val="00853EDA"/>
    <w:rsid w:val="008542CB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558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1838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9D2"/>
    <w:rsid w:val="00890C75"/>
    <w:rsid w:val="00891317"/>
    <w:rsid w:val="008915B4"/>
    <w:rsid w:val="008920C2"/>
    <w:rsid w:val="00892CB2"/>
    <w:rsid w:val="0089366F"/>
    <w:rsid w:val="00893D4C"/>
    <w:rsid w:val="0089423D"/>
    <w:rsid w:val="00894586"/>
    <w:rsid w:val="008948FC"/>
    <w:rsid w:val="00894A47"/>
    <w:rsid w:val="008957FD"/>
    <w:rsid w:val="008968E0"/>
    <w:rsid w:val="008A07B9"/>
    <w:rsid w:val="008A0C5A"/>
    <w:rsid w:val="008A29CB"/>
    <w:rsid w:val="008A2B92"/>
    <w:rsid w:val="008A3627"/>
    <w:rsid w:val="008A3B66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A1B"/>
    <w:rsid w:val="008B7AEE"/>
    <w:rsid w:val="008C02CA"/>
    <w:rsid w:val="008C0349"/>
    <w:rsid w:val="008C07F8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3FFE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02D3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6EAD"/>
    <w:rsid w:val="008F7374"/>
    <w:rsid w:val="008F7E16"/>
    <w:rsid w:val="00900019"/>
    <w:rsid w:val="0090040E"/>
    <w:rsid w:val="00900431"/>
    <w:rsid w:val="0090217F"/>
    <w:rsid w:val="009021D6"/>
    <w:rsid w:val="00902C6A"/>
    <w:rsid w:val="00902D60"/>
    <w:rsid w:val="009035A6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25FC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C0E"/>
    <w:rsid w:val="009E5F8B"/>
    <w:rsid w:val="009E6F62"/>
    <w:rsid w:val="009E71F0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60DB"/>
    <w:rsid w:val="009F752E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4F94"/>
    <w:rsid w:val="00A2669F"/>
    <w:rsid w:val="00A26CCA"/>
    <w:rsid w:val="00A273C8"/>
    <w:rsid w:val="00A27853"/>
    <w:rsid w:val="00A2786D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BE2"/>
    <w:rsid w:val="00A66DE4"/>
    <w:rsid w:val="00A66FFB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7FD"/>
    <w:rsid w:val="00AA28C3"/>
    <w:rsid w:val="00AA2C16"/>
    <w:rsid w:val="00AA3E15"/>
    <w:rsid w:val="00AA4D2F"/>
    <w:rsid w:val="00AA6571"/>
    <w:rsid w:val="00AA65BE"/>
    <w:rsid w:val="00AA6742"/>
    <w:rsid w:val="00AA6A82"/>
    <w:rsid w:val="00AA763B"/>
    <w:rsid w:val="00AB12CD"/>
    <w:rsid w:val="00AB22CB"/>
    <w:rsid w:val="00AB5812"/>
    <w:rsid w:val="00AB5EE0"/>
    <w:rsid w:val="00AB6AD6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4864"/>
    <w:rsid w:val="00AF5976"/>
    <w:rsid w:val="00AF5E25"/>
    <w:rsid w:val="00AF6494"/>
    <w:rsid w:val="00AF658B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2758"/>
    <w:rsid w:val="00B92A2E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2FE2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044"/>
    <w:rsid w:val="00BE5226"/>
    <w:rsid w:val="00BE58C1"/>
    <w:rsid w:val="00BE673B"/>
    <w:rsid w:val="00BE685C"/>
    <w:rsid w:val="00BE7ADB"/>
    <w:rsid w:val="00BF0F16"/>
    <w:rsid w:val="00BF1257"/>
    <w:rsid w:val="00BF13F0"/>
    <w:rsid w:val="00BF1F4A"/>
    <w:rsid w:val="00BF223B"/>
    <w:rsid w:val="00BF2559"/>
    <w:rsid w:val="00BF30D2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259F"/>
    <w:rsid w:val="00C12858"/>
    <w:rsid w:val="00C135C6"/>
    <w:rsid w:val="00C13DDD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124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503A"/>
    <w:rsid w:val="00C57507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4B33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081B"/>
    <w:rsid w:val="00CB11AD"/>
    <w:rsid w:val="00CB12FE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078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144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A99"/>
    <w:rsid w:val="00D05C15"/>
    <w:rsid w:val="00D06377"/>
    <w:rsid w:val="00D06CB0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174EE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8E3"/>
    <w:rsid w:val="00D66AAC"/>
    <w:rsid w:val="00D66D51"/>
    <w:rsid w:val="00D704B2"/>
    <w:rsid w:val="00D70DE9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0FC5"/>
    <w:rsid w:val="00D8116A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A21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1AE9"/>
    <w:rsid w:val="00DA2146"/>
    <w:rsid w:val="00DA2865"/>
    <w:rsid w:val="00DA350E"/>
    <w:rsid w:val="00DA3E3D"/>
    <w:rsid w:val="00DA4B94"/>
    <w:rsid w:val="00DA5D5E"/>
    <w:rsid w:val="00DA5F75"/>
    <w:rsid w:val="00DA6D00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2A4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73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5204"/>
    <w:rsid w:val="00E35CD0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C5E"/>
    <w:rsid w:val="00E462CC"/>
    <w:rsid w:val="00E4642A"/>
    <w:rsid w:val="00E46A8B"/>
    <w:rsid w:val="00E46D2A"/>
    <w:rsid w:val="00E46D50"/>
    <w:rsid w:val="00E47081"/>
    <w:rsid w:val="00E477C9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39B"/>
    <w:rsid w:val="00E675D3"/>
    <w:rsid w:val="00E67B57"/>
    <w:rsid w:val="00E7168A"/>
    <w:rsid w:val="00E72581"/>
    <w:rsid w:val="00E72653"/>
    <w:rsid w:val="00E72E35"/>
    <w:rsid w:val="00E73AC8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B35"/>
    <w:rsid w:val="00EB5C98"/>
    <w:rsid w:val="00EB5D00"/>
    <w:rsid w:val="00EB77D4"/>
    <w:rsid w:val="00EB7E39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002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B96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0E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578"/>
    <w:rsid w:val="00F97C21"/>
    <w:rsid w:val="00FA3668"/>
    <w:rsid w:val="00FA50C6"/>
    <w:rsid w:val="00FA5FFB"/>
    <w:rsid w:val="00FA6E6F"/>
    <w:rsid w:val="00FA7088"/>
    <w:rsid w:val="00FA77BF"/>
    <w:rsid w:val="00FB0267"/>
    <w:rsid w:val="00FB09B6"/>
    <w:rsid w:val="00FB168D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C31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6B6A"/>
    <w:rsid w:val="00FD756E"/>
    <w:rsid w:val="00FE0470"/>
    <w:rsid w:val="00FE07B2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387A"/>
    <w:rsid w:val="00FF3BE3"/>
    <w:rsid w:val="00FF5D60"/>
    <w:rsid w:val="01BF41A3"/>
    <w:rsid w:val="0256743E"/>
    <w:rsid w:val="02805D1D"/>
    <w:rsid w:val="03211BED"/>
    <w:rsid w:val="04AF31CB"/>
    <w:rsid w:val="05DF5C78"/>
    <w:rsid w:val="05F3BA72"/>
    <w:rsid w:val="07C67DC3"/>
    <w:rsid w:val="0847C1D7"/>
    <w:rsid w:val="09ADF470"/>
    <w:rsid w:val="0B8EC277"/>
    <w:rsid w:val="0D09B94B"/>
    <w:rsid w:val="0D2A92D8"/>
    <w:rsid w:val="0EF755E6"/>
    <w:rsid w:val="0F4A4DA0"/>
    <w:rsid w:val="0F5E5A1E"/>
    <w:rsid w:val="0FD18FA8"/>
    <w:rsid w:val="10338DAE"/>
    <w:rsid w:val="10537F75"/>
    <w:rsid w:val="117B4B65"/>
    <w:rsid w:val="117EEECA"/>
    <w:rsid w:val="12675095"/>
    <w:rsid w:val="13036A9F"/>
    <w:rsid w:val="1336B24A"/>
    <w:rsid w:val="144220A9"/>
    <w:rsid w:val="14B2735A"/>
    <w:rsid w:val="16A8381A"/>
    <w:rsid w:val="16BC7391"/>
    <w:rsid w:val="18E3C712"/>
    <w:rsid w:val="19041816"/>
    <w:rsid w:val="1980DECD"/>
    <w:rsid w:val="1ACF5D6E"/>
    <w:rsid w:val="1AF177BB"/>
    <w:rsid w:val="1B01D9A6"/>
    <w:rsid w:val="1B18A980"/>
    <w:rsid w:val="1B28ED7C"/>
    <w:rsid w:val="1BB63836"/>
    <w:rsid w:val="1CE1EAE6"/>
    <w:rsid w:val="1D6E0EB9"/>
    <w:rsid w:val="1F6D244D"/>
    <w:rsid w:val="1FDCA634"/>
    <w:rsid w:val="20E961C1"/>
    <w:rsid w:val="221F51CC"/>
    <w:rsid w:val="231478CC"/>
    <w:rsid w:val="23761EC1"/>
    <w:rsid w:val="26BD2388"/>
    <w:rsid w:val="289B2806"/>
    <w:rsid w:val="2973B8AA"/>
    <w:rsid w:val="29A66B9D"/>
    <w:rsid w:val="29B10D96"/>
    <w:rsid w:val="2A201EFB"/>
    <w:rsid w:val="2B0F890B"/>
    <w:rsid w:val="2CA200DF"/>
    <w:rsid w:val="2DBB73B2"/>
    <w:rsid w:val="2E6E5B92"/>
    <w:rsid w:val="314EA1A8"/>
    <w:rsid w:val="316886CE"/>
    <w:rsid w:val="31F3487E"/>
    <w:rsid w:val="32423A88"/>
    <w:rsid w:val="33A53374"/>
    <w:rsid w:val="33E509FC"/>
    <w:rsid w:val="33E94CDC"/>
    <w:rsid w:val="38A00ED7"/>
    <w:rsid w:val="38AC7516"/>
    <w:rsid w:val="3A674E87"/>
    <w:rsid w:val="3C445632"/>
    <w:rsid w:val="3CBE1129"/>
    <w:rsid w:val="3D32ED5D"/>
    <w:rsid w:val="3D7ECC07"/>
    <w:rsid w:val="3DC3AE38"/>
    <w:rsid w:val="3EAF1EFE"/>
    <w:rsid w:val="400542F2"/>
    <w:rsid w:val="40745204"/>
    <w:rsid w:val="41A4C8C1"/>
    <w:rsid w:val="43721F93"/>
    <w:rsid w:val="44304930"/>
    <w:rsid w:val="473BEA03"/>
    <w:rsid w:val="4742FA12"/>
    <w:rsid w:val="48FF89C2"/>
    <w:rsid w:val="49345A80"/>
    <w:rsid w:val="49FB391B"/>
    <w:rsid w:val="4A66A5EB"/>
    <w:rsid w:val="4A7A9AD4"/>
    <w:rsid w:val="4AE2CD1F"/>
    <w:rsid w:val="4B71DC37"/>
    <w:rsid w:val="4BEA9262"/>
    <w:rsid w:val="4DB23B96"/>
    <w:rsid w:val="4DFD2630"/>
    <w:rsid w:val="4EB025A4"/>
    <w:rsid w:val="50D0B3FB"/>
    <w:rsid w:val="50DC1513"/>
    <w:rsid w:val="5403FF6B"/>
    <w:rsid w:val="545EAF13"/>
    <w:rsid w:val="54C38FAA"/>
    <w:rsid w:val="56824286"/>
    <w:rsid w:val="570C660B"/>
    <w:rsid w:val="581F4F50"/>
    <w:rsid w:val="5974C6E4"/>
    <w:rsid w:val="5A61301F"/>
    <w:rsid w:val="5C2B23F8"/>
    <w:rsid w:val="5E4D0DF5"/>
    <w:rsid w:val="5F3B8E7C"/>
    <w:rsid w:val="60486C8E"/>
    <w:rsid w:val="60AB7101"/>
    <w:rsid w:val="62038675"/>
    <w:rsid w:val="629437E3"/>
    <w:rsid w:val="62CD50F6"/>
    <w:rsid w:val="63DEFEFE"/>
    <w:rsid w:val="64300844"/>
    <w:rsid w:val="644D97D2"/>
    <w:rsid w:val="65123B7A"/>
    <w:rsid w:val="65813A48"/>
    <w:rsid w:val="66B004CD"/>
    <w:rsid w:val="66E52249"/>
    <w:rsid w:val="670A7850"/>
    <w:rsid w:val="675B9F06"/>
    <w:rsid w:val="67CFCABD"/>
    <w:rsid w:val="6845A7FB"/>
    <w:rsid w:val="696E551F"/>
    <w:rsid w:val="6A7299F2"/>
    <w:rsid w:val="6BB04FF6"/>
    <w:rsid w:val="6C5144A4"/>
    <w:rsid w:val="6C57E9AF"/>
    <w:rsid w:val="6CE73FD1"/>
    <w:rsid w:val="6DFF8987"/>
    <w:rsid w:val="6FB036F8"/>
    <w:rsid w:val="703295B6"/>
    <w:rsid w:val="70840D6C"/>
    <w:rsid w:val="70D68291"/>
    <w:rsid w:val="7196786A"/>
    <w:rsid w:val="7450D0AC"/>
    <w:rsid w:val="74F44A89"/>
    <w:rsid w:val="760E5AF2"/>
    <w:rsid w:val="775540C0"/>
    <w:rsid w:val="785E94FF"/>
    <w:rsid w:val="78BD7D99"/>
    <w:rsid w:val="7A822062"/>
    <w:rsid w:val="7C157E2C"/>
    <w:rsid w:val="7C86C6EE"/>
    <w:rsid w:val="7CB2B8F8"/>
    <w:rsid w:val="7EC7A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E99B4E"/>
  <w15:docId w15:val="{31AC3A86-A22F-4A3F-8FD1-0E0ED998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styleId="Nagwek4Znak" w:customStyle="1">
    <w:name w:val="Nagłówek 4 Znak"/>
    <w:basedOn w:val="Domylnaczcionkaakapitu"/>
    <w:link w:val="Nagwek4"/>
    <w:uiPriority w:val="9"/>
    <w:rsid w:val="00F72008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rsid w:val="00F72008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F72008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Nagwek1Znak" w:customStyle="1">
    <w:name w:val="Nagłówek 1 Znak"/>
    <w:basedOn w:val="Domylnaczcionkaakapitu"/>
    <w:link w:val="Nagwek1"/>
    <w:uiPriority w:val="9"/>
    <w:rsid w:val="00F7200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cs="Times New Roman" w:eastAsiaTheme="minorEastAsia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cs="Times New Roman"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styleId="Styl4" w:customStyle="1">
    <w:name w:val="Styl4"/>
    <w:basedOn w:val="Normalny"/>
    <w:rsid w:val="00B94499"/>
    <w:pPr>
      <w:numPr>
        <w:numId w:val="1"/>
      </w:numPr>
    </w:pPr>
  </w:style>
  <w:style w:type="character" w:styleId="Nagwek2Znak" w:customStyle="1">
    <w:name w:val="Nagłówek 2 Znak"/>
    <w:basedOn w:val="Domylnaczcionkaakapitu"/>
    <w:link w:val="Nagwek2"/>
    <w:uiPriority w:val="9"/>
    <w:rsid w:val="00F9502A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F9502A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F9502A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F9502A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F9502A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A1C8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styleId="Style5" w:customStyle="1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hAnsi="Cambria" w:eastAsiaTheme="minorEastAsia"/>
      <w:sz w:val="24"/>
      <w:szCs w:val="24"/>
      <w:lang w:eastAsia="pl-PL"/>
    </w:rPr>
  </w:style>
  <w:style w:type="character" w:styleId="FontStyle26" w:customStyle="1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styleId="AkapitzlistZnak" w:customStyle="1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941824"/>
  </w:style>
  <w:style w:type="character" w:styleId="articletitle" w:customStyle="1">
    <w:name w:val="articletitle"/>
    <w:basedOn w:val="Domylnaczcionkaakapitu"/>
    <w:rsid w:val="00CB1F4B"/>
  </w:style>
  <w:style w:type="character" w:styleId="footnote" w:customStyle="1">
    <w:name w:val="footnote"/>
    <w:basedOn w:val="Domylnaczcionkaakapitu"/>
    <w:rsid w:val="00BF2559"/>
  </w:style>
  <w:style w:type="character" w:styleId="alb" w:customStyle="1">
    <w:name w:val="a_lb"/>
    <w:basedOn w:val="Domylnaczcionkaakapitu"/>
    <w:rsid w:val="00C85F26"/>
  </w:style>
  <w:style w:type="character" w:styleId="alb-s" w:customStyle="1">
    <w:name w:val="a_lb-s"/>
    <w:basedOn w:val="Domylnaczcionkaakapitu"/>
    <w:rsid w:val="00C85F26"/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styleId="Tabela-Siatka1" w:customStyle="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n-ref" w:customStyle="1">
    <w:name w:val="fn-ref"/>
    <w:basedOn w:val="Domylnaczcionkaakapitu"/>
    <w:rsid w:val="00160C28"/>
  </w:style>
  <w:style w:type="character" w:styleId="Domylnaczcionkaakapitu1" w:customStyle="1">
    <w:name w:val="Domyślna czcionka akapitu1"/>
    <w:rsid w:val="005B1F5D"/>
  </w:style>
  <w:style w:type="character" w:styleId="TekstkomentarzaZnak1" w:customStyle="1">
    <w:name w:val="Tekst komentarza Znak1"/>
    <w:basedOn w:val="Domylnaczcionkaakapitu"/>
    <w:uiPriority w:val="99"/>
    <w:rsid w:val="00BB2FE2"/>
    <w:rPr>
      <w:sz w:val="20"/>
      <w:szCs w:val="20"/>
      <w:lang w:val="pl-PL"/>
    </w:rPr>
  </w:style>
  <w:style w:type="paragraph" w:styleId="Tekstpodstawowy1" w:customStyle="1">
    <w:name w:val="Tekst podstawowy1"/>
    <w:basedOn w:val="Normalny"/>
    <w:rsid w:val="0069670D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hAnsi="Calibri" w:eastAsia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bip.ncbr.gov.pl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802B7944265469391AEC592AF4B05" ma:contentTypeVersion="4" ma:contentTypeDescription="Utwórz nowy dokument." ma:contentTypeScope="" ma:versionID="a98b4f26aa3c69192d1c33fe7b9f90f4">
  <xsd:schema xmlns:xsd="http://www.w3.org/2001/XMLSchema" xmlns:xs="http://www.w3.org/2001/XMLSchema" xmlns:p="http://schemas.microsoft.com/office/2006/metadata/properties" xmlns:ns2="c5e9a6ef-3c87-4ba8-b08c-c59618f9649e" xmlns:ns3="c44c9f75-175c-49f0-a1bf-c4137ab11c33" targetNamespace="http://schemas.microsoft.com/office/2006/metadata/properties" ma:root="true" ma:fieldsID="f8fbabc24940e32ffe8e631f7bdf73db" ns2:_="" ns3:_="">
    <xsd:import namespace="c5e9a6ef-3c87-4ba8-b08c-c59618f9649e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9a6ef-3c87-4ba8-b08c-c59618f9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0934A-FDE8-41A2-AD06-0ED6B2CB5209}"/>
</file>

<file path=customXml/itemProps2.xml><?xml version="1.0" encoding="utf-8"?>
<ds:datastoreItem xmlns:ds="http://schemas.openxmlformats.org/officeDocument/2006/customXml" ds:itemID="{67EBADE2-4447-491D-AF41-099A21542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40127-A2BE-4C14-BC1B-E4A9D0410663}">
  <ds:schemaRefs>
    <ds:schemaRef ds:uri="http://purl.org/dc/dcmitype/"/>
    <ds:schemaRef ds:uri="http://schemas.microsoft.com/office/infopath/2007/PartnerControls"/>
    <ds:schemaRef ds:uri="c5e9a6ef-3c87-4ba8-b08c-c59618f9649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2E78B1-6448-465B-BC16-E66221DC9C8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Mateusz Stańczyk</dc:creator>
  <keywords/>
  <dc:description/>
  <lastModifiedBy>Aneta Ruzik</lastModifiedBy>
  <revision>29</revision>
  <lastPrinted>2020-04-29T07:19:00.0000000Z</lastPrinted>
  <dcterms:created xsi:type="dcterms:W3CDTF">2021-06-21T10:48:00.0000000Z</dcterms:created>
  <dcterms:modified xsi:type="dcterms:W3CDTF">2021-07-21T09:37:35.1611163Z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0x010100419802B7944265469391AEC592AF4B05</vt:lpwstr>
  </property>
</Properties>
</file>